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</w:tblGrid>
      <w:tr w:rsidR="00375EED" w14:paraId="7808F6ED" w14:textId="77777777" w:rsidTr="00725E9E">
        <w:trPr>
          <w:trHeight w:val="390"/>
        </w:trPr>
        <w:tc>
          <w:tcPr>
            <w:tcW w:w="3686" w:type="dxa"/>
          </w:tcPr>
          <w:p w14:paraId="54450CCD" w14:textId="77777777" w:rsidR="00375EED" w:rsidRDefault="00375EED" w:rsidP="00725E9E">
            <w:pPr>
              <w:spacing w:before="240" w:after="240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</w:t>
            </w:r>
            <w:r w:rsidRPr="00FF66EC">
              <w:rPr>
                <w:b/>
                <w:bCs/>
                <w:lang w:val="fr-FR"/>
              </w:rPr>
              <w:t xml:space="preserve">pplicable à partir du </w:t>
            </w:r>
            <w:r>
              <w:rPr>
                <w:b/>
                <w:bCs/>
                <w:lang w:val="fr-FR"/>
              </w:rPr>
              <w:t>13/02/2026</w:t>
            </w:r>
          </w:p>
        </w:tc>
      </w:tr>
    </w:tbl>
    <w:p w14:paraId="2CB39BFC" w14:textId="77777777" w:rsidR="00375EED" w:rsidRDefault="00375EED" w:rsidP="00107AC6">
      <w:pPr>
        <w:pStyle w:val="Regular"/>
        <w:tabs>
          <w:tab w:val="left" w:pos="6804"/>
        </w:tabs>
        <w:spacing w:line="276" w:lineRule="auto"/>
        <w:rPr>
          <w:rFonts w:ascii="Arial" w:hAnsi="Arial" w:cs="Arial"/>
          <w:b/>
          <w:color w:val="auto"/>
          <w:sz w:val="24"/>
          <w:lang w:val="fr-FR"/>
        </w:rPr>
      </w:pPr>
    </w:p>
    <w:p w14:paraId="143687B4" w14:textId="478DF9C3" w:rsidR="00FE0BA1" w:rsidRPr="00CC2BFC" w:rsidRDefault="00107AC6" w:rsidP="00107AC6">
      <w:pPr>
        <w:pStyle w:val="Regular"/>
        <w:tabs>
          <w:tab w:val="left" w:pos="6804"/>
        </w:tabs>
        <w:spacing w:line="276" w:lineRule="auto"/>
        <w:rPr>
          <w:rFonts w:ascii="Arial" w:hAnsi="Arial" w:cs="Arial"/>
          <w:b/>
          <w:color w:val="auto"/>
          <w:sz w:val="24"/>
          <w:lang w:val="fr-FR"/>
        </w:rPr>
      </w:pPr>
      <w:r w:rsidRPr="00CC2BFC">
        <w:rPr>
          <w:rFonts w:ascii="Arial" w:hAnsi="Arial" w:cs="Arial"/>
          <w:b/>
          <w:color w:val="auto"/>
          <w:sz w:val="24"/>
          <w:lang w:val="fr-FR"/>
        </w:rPr>
        <w:t xml:space="preserve">ORGANISME DE FORMATION : </w:t>
      </w:r>
      <w:r w:rsidR="00844273" w:rsidRPr="00CC2BFC">
        <w:rPr>
          <w:rFonts w:ascii="Arial" w:hAnsi="Arial" w:cs="Arial"/>
          <w:b/>
          <w:color w:val="auto"/>
          <w:sz w:val="24"/>
          <w:lang w:val="fr-FR"/>
        </w:rPr>
        <w:tab/>
      </w:r>
      <w:r w:rsidRPr="00CC2BFC">
        <w:rPr>
          <w:rFonts w:ascii="Arial" w:hAnsi="Arial" w:cs="Arial"/>
          <w:b/>
          <w:color w:val="auto"/>
          <w:sz w:val="24"/>
          <w:lang w:val="fr-FR"/>
        </w:rPr>
        <w:t>FR.147.</w:t>
      </w:r>
    </w:p>
    <w:p w14:paraId="0B00B1BA" w14:textId="77777777" w:rsidR="00FE0BA1" w:rsidRPr="00CC2BFC" w:rsidRDefault="00FE0BA1" w:rsidP="00107AC6">
      <w:pPr>
        <w:pStyle w:val="Regular"/>
        <w:spacing w:line="276" w:lineRule="auto"/>
        <w:rPr>
          <w:rFonts w:ascii="Arial" w:hAnsi="Arial" w:cs="Arial"/>
          <w:color w:val="auto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2363"/>
        <w:gridCol w:w="1181"/>
        <w:gridCol w:w="1701"/>
        <w:gridCol w:w="2268"/>
      </w:tblGrid>
      <w:tr w:rsidR="00CC2BFC" w:rsidRPr="00967D48" w14:paraId="716FECC2" w14:textId="77777777" w:rsidTr="00B91CAB">
        <w:trPr>
          <w:trHeight w:val="1441"/>
          <w:jc w:val="center"/>
        </w:trPr>
        <w:tc>
          <w:tcPr>
            <w:tcW w:w="2943" w:type="dxa"/>
          </w:tcPr>
          <w:p w14:paraId="34AEDBED" w14:textId="77777777" w:rsidR="00B4769D" w:rsidRPr="00CC2BFC" w:rsidRDefault="00527CFB" w:rsidP="00063F2D">
            <w:pPr>
              <w:pStyle w:val="Regular"/>
              <w:spacing w:line="276" w:lineRule="auto"/>
              <w:rPr>
                <w:rFonts w:ascii="Arial" w:hAnsi="Arial" w:cs="Arial"/>
                <w:color w:val="auto"/>
                <w:u w:val="single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u w:val="single"/>
                <w:lang w:val="fr-FR"/>
              </w:rPr>
              <w:t>Cours Aéronef</w:t>
            </w:r>
          </w:p>
          <w:p w14:paraId="3337E525" w14:textId="77777777" w:rsidR="00B4769D" w:rsidRPr="00CC2BFC" w:rsidRDefault="00B4769D" w:rsidP="00063F2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>Référence :</w:t>
            </w:r>
          </w:p>
          <w:p w14:paraId="025E9250" w14:textId="77777777" w:rsidR="00B4769D" w:rsidRPr="00CC2BFC" w:rsidRDefault="00B4769D" w:rsidP="00063F2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 xml:space="preserve">Date de création : </w:t>
            </w:r>
          </w:p>
          <w:p w14:paraId="011FC0B0" w14:textId="77777777" w:rsidR="00B4769D" w:rsidRPr="00CC2BFC" w:rsidRDefault="00B4769D" w:rsidP="00063F2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>Date de révision :</w:t>
            </w:r>
          </w:p>
          <w:p w14:paraId="3A2FC734" w14:textId="77777777" w:rsidR="00B4769D" w:rsidRPr="00CC2BFC" w:rsidRDefault="00B4769D" w:rsidP="00063F2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</w:p>
        </w:tc>
        <w:tc>
          <w:tcPr>
            <w:tcW w:w="5245" w:type="dxa"/>
            <w:gridSpan w:val="3"/>
          </w:tcPr>
          <w:p w14:paraId="55F9E742" w14:textId="77777777" w:rsidR="00BF2E61" w:rsidRPr="00CC2BFC" w:rsidRDefault="00BF2E61" w:rsidP="00B4769D">
            <w:pPr>
              <w:pStyle w:val="Regular"/>
              <w:spacing w:line="276" w:lineRule="auto"/>
              <w:jc w:val="center"/>
              <w:rPr>
                <w:rFonts w:ascii="Arial" w:hAnsi="Arial" w:cs="Arial"/>
                <w:color w:val="auto"/>
                <w:lang w:val="fr-FR"/>
              </w:rPr>
            </w:pPr>
          </w:p>
          <w:p w14:paraId="6F299FBF" w14:textId="77777777" w:rsidR="00BF2E61" w:rsidRPr="00CC2BFC" w:rsidRDefault="00BF2E61" w:rsidP="00BF2E61">
            <w:pPr>
              <w:rPr>
                <w:lang w:val="fr-FR"/>
              </w:rPr>
            </w:pPr>
          </w:p>
          <w:p w14:paraId="2AE25B3F" w14:textId="77777777" w:rsidR="00BF2E61" w:rsidRPr="00CC2BFC" w:rsidRDefault="00BF2E61" w:rsidP="00BF2E61">
            <w:pPr>
              <w:rPr>
                <w:lang w:val="fr-FR"/>
              </w:rPr>
            </w:pPr>
          </w:p>
          <w:p w14:paraId="48D35947" w14:textId="77777777" w:rsidR="00BF2E61" w:rsidRPr="00CC2BFC" w:rsidRDefault="00BF2E61" w:rsidP="00BF2E61">
            <w:pPr>
              <w:rPr>
                <w:lang w:val="fr-FR"/>
              </w:rPr>
            </w:pPr>
          </w:p>
          <w:p w14:paraId="6F14C704" w14:textId="77777777" w:rsidR="00B4769D" w:rsidRPr="00CC2BFC" w:rsidRDefault="00BF2E61" w:rsidP="00BF2E61">
            <w:pPr>
              <w:tabs>
                <w:tab w:val="left" w:pos="3665"/>
              </w:tabs>
              <w:rPr>
                <w:lang w:val="fr-FR"/>
              </w:rPr>
            </w:pPr>
            <w:r w:rsidRPr="00CC2BFC">
              <w:rPr>
                <w:lang w:val="fr-FR"/>
              </w:rPr>
              <w:tab/>
            </w:r>
          </w:p>
        </w:tc>
        <w:tc>
          <w:tcPr>
            <w:tcW w:w="2268" w:type="dxa"/>
            <w:vAlign w:val="center"/>
          </w:tcPr>
          <w:p w14:paraId="0B23D693" w14:textId="77777777" w:rsidR="00B4769D" w:rsidRPr="00CC2BFC" w:rsidRDefault="00B4769D" w:rsidP="00B4769D">
            <w:pPr>
              <w:pStyle w:val="Regular"/>
              <w:spacing w:line="276" w:lineRule="auto"/>
              <w:jc w:val="center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>Avec moteur</w:t>
            </w:r>
          </w:p>
          <w:p w14:paraId="78EB6B17" w14:textId="77777777" w:rsidR="00B4769D" w:rsidRPr="00CC2BFC" w:rsidRDefault="007D05FB" w:rsidP="007D05FB">
            <w:pPr>
              <w:pStyle w:val="Regular"/>
              <w:spacing w:line="276" w:lineRule="auto"/>
              <w:ind w:firstLine="768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2BFC">
              <w:rPr>
                <w:rFonts w:ascii="Arial" w:hAnsi="Arial" w:cs="Arial"/>
                <w:color w:val="auto"/>
                <w:lang w:val="fr-FR"/>
              </w:rPr>
              <w:instrText xml:space="preserve"> FORMCHECKBOX </w:instrText>
            </w:r>
            <w:r w:rsidRPr="00CC2BFC">
              <w:rPr>
                <w:rFonts w:ascii="Arial" w:hAnsi="Arial" w:cs="Arial"/>
                <w:color w:val="auto"/>
              </w:rPr>
            </w:r>
            <w:r w:rsidRPr="00CC2BFC">
              <w:rPr>
                <w:rFonts w:ascii="Arial" w:hAnsi="Arial" w:cs="Arial"/>
                <w:color w:val="auto"/>
              </w:rPr>
              <w:fldChar w:fldCharType="separate"/>
            </w:r>
            <w:r w:rsidRPr="00CC2BFC">
              <w:rPr>
                <w:rFonts w:ascii="Arial" w:hAnsi="Arial" w:cs="Arial"/>
                <w:color w:val="auto"/>
              </w:rPr>
              <w:fldChar w:fldCharType="end"/>
            </w:r>
            <w:r w:rsidR="00B4769D" w:rsidRPr="00CC2BFC">
              <w:rPr>
                <w:rFonts w:ascii="Arial" w:hAnsi="Arial" w:cs="Arial"/>
                <w:color w:val="auto"/>
                <w:lang w:val="fr-FR"/>
              </w:rPr>
              <w:t xml:space="preserve"> oui</w:t>
            </w:r>
          </w:p>
          <w:p w14:paraId="7A783934" w14:textId="1BE7C33F" w:rsidR="009B7B8B" w:rsidRPr="00CC2BFC" w:rsidRDefault="00771BEE" w:rsidP="009B7B8B">
            <w:pPr>
              <w:pStyle w:val="Regular"/>
              <w:spacing w:line="276" w:lineRule="auto"/>
              <w:jc w:val="center"/>
              <w:rPr>
                <w:color w:val="auto"/>
                <w:lang w:val="fr-FR"/>
              </w:rPr>
            </w:pPr>
            <w:r w:rsidRPr="0040293E">
              <w:rPr>
                <w:rFonts w:ascii="Arial" w:hAnsi="Arial" w:cs="Arial"/>
                <w:color w:val="auto"/>
                <w:lang w:val="fr-FR"/>
              </w:rPr>
              <w:t xml:space="preserve">   </w:t>
            </w:r>
            <w:r w:rsidR="007D05FB"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05FB" w:rsidRPr="00CC2BFC">
              <w:rPr>
                <w:rFonts w:ascii="Arial" w:hAnsi="Arial" w:cs="Arial"/>
                <w:color w:val="auto"/>
                <w:lang w:val="fr-FR"/>
              </w:rPr>
              <w:instrText xml:space="preserve"> FORMCHECKBOX </w:instrText>
            </w:r>
            <w:r w:rsidR="007D05FB" w:rsidRPr="00CC2BFC">
              <w:rPr>
                <w:rFonts w:ascii="Arial" w:hAnsi="Arial" w:cs="Arial"/>
                <w:color w:val="auto"/>
              </w:rPr>
            </w:r>
            <w:r w:rsidR="007D05FB" w:rsidRPr="00CC2BFC">
              <w:rPr>
                <w:rFonts w:ascii="Arial" w:hAnsi="Arial" w:cs="Arial"/>
                <w:color w:val="auto"/>
              </w:rPr>
              <w:fldChar w:fldCharType="separate"/>
            </w:r>
            <w:r w:rsidR="007D05FB" w:rsidRPr="00CC2BFC">
              <w:rPr>
                <w:rFonts w:ascii="Arial" w:hAnsi="Arial" w:cs="Arial"/>
                <w:color w:val="auto"/>
              </w:rPr>
              <w:fldChar w:fldCharType="end"/>
            </w:r>
            <w:r w:rsidR="00B4769D" w:rsidRPr="00CC2BFC">
              <w:rPr>
                <w:rFonts w:ascii="Arial" w:hAnsi="Arial" w:cs="Arial"/>
                <w:color w:val="auto"/>
                <w:lang w:val="fr-FR"/>
              </w:rPr>
              <w:t xml:space="preserve"> non</w:t>
            </w:r>
          </w:p>
          <w:p w14:paraId="713776CD" w14:textId="77777777" w:rsidR="009B7B8B" w:rsidRPr="00CC2BFC" w:rsidRDefault="009B7B8B" w:rsidP="009B7B8B">
            <w:pPr>
              <w:pStyle w:val="Regular"/>
              <w:spacing w:line="276" w:lineRule="auto"/>
              <w:jc w:val="center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>Interfaces couverts</w:t>
            </w:r>
          </w:p>
          <w:p w14:paraId="77D57A80" w14:textId="77777777" w:rsidR="009B7B8B" w:rsidRPr="00CC2BFC" w:rsidRDefault="009B7B8B" w:rsidP="009B7B8B">
            <w:pPr>
              <w:pStyle w:val="Regular"/>
              <w:spacing w:line="276" w:lineRule="auto"/>
              <w:ind w:firstLine="768"/>
              <w:jc w:val="both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2BFC">
              <w:rPr>
                <w:rFonts w:ascii="Arial" w:hAnsi="Arial" w:cs="Arial"/>
                <w:color w:val="auto"/>
                <w:lang w:val="fr-FR"/>
              </w:rPr>
              <w:instrText xml:space="preserve"> FORMCHECKBOX </w:instrText>
            </w:r>
            <w:r w:rsidRPr="00CC2BFC">
              <w:rPr>
                <w:rFonts w:ascii="Arial" w:hAnsi="Arial" w:cs="Arial"/>
                <w:color w:val="auto"/>
              </w:rPr>
            </w:r>
            <w:r w:rsidRPr="00CC2BFC">
              <w:rPr>
                <w:rFonts w:ascii="Arial" w:hAnsi="Arial" w:cs="Arial"/>
                <w:color w:val="auto"/>
              </w:rPr>
              <w:fldChar w:fldCharType="separate"/>
            </w:r>
            <w:r w:rsidRPr="00CC2BFC">
              <w:rPr>
                <w:rFonts w:ascii="Arial" w:hAnsi="Arial" w:cs="Arial"/>
                <w:color w:val="auto"/>
              </w:rPr>
              <w:fldChar w:fldCharType="end"/>
            </w: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 oui</w:t>
            </w:r>
          </w:p>
          <w:p w14:paraId="53C96D38" w14:textId="77777777" w:rsidR="00B4769D" w:rsidRPr="00CC2BFC" w:rsidRDefault="009B7B8B" w:rsidP="009B7B8B">
            <w:pPr>
              <w:pStyle w:val="Regular"/>
              <w:spacing w:line="276" w:lineRule="auto"/>
              <w:ind w:firstLine="768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2BFC">
              <w:rPr>
                <w:rFonts w:ascii="Arial" w:hAnsi="Arial" w:cs="Arial"/>
                <w:color w:val="auto"/>
                <w:lang w:val="fr-FR"/>
              </w:rPr>
              <w:instrText xml:space="preserve"> FORMCHECKBOX </w:instrText>
            </w:r>
            <w:r w:rsidRPr="00CC2BFC">
              <w:rPr>
                <w:rFonts w:ascii="Arial" w:hAnsi="Arial" w:cs="Arial"/>
                <w:color w:val="auto"/>
              </w:rPr>
            </w:r>
            <w:r w:rsidRPr="00CC2BFC">
              <w:rPr>
                <w:rFonts w:ascii="Arial" w:hAnsi="Arial" w:cs="Arial"/>
                <w:color w:val="auto"/>
              </w:rPr>
              <w:fldChar w:fldCharType="separate"/>
            </w:r>
            <w:r w:rsidRPr="00CC2BFC">
              <w:rPr>
                <w:rFonts w:ascii="Arial" w:hAnsi="Arial" w:cs="Arial"/>
                <w:color w:val="auto"/>
              </w:rPr>
              <w:fldChar w:fldCharType="end"/>
            </w: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 non</w:t>
            </w:r>
          </w:p>
        </w:tc>
      </w:tr>
      <w:tr w:rsidR="00CC2BFC" w:rsidRPr="00CC2BFC" w14:paraId="4A3C54DB" w14:textId="77777777" w:rsidTr="00B91CAB">
        <w:trPr>
          <w:jc w:val="center"/>
        </w:trPr>
        <w:tc>
          <w:tcPr>
            <w:tcW w:w="2943" w:type="dxa"/>
          </w:tcPr>
          <w:p w14:paraId="6DDAD27F" w14:textId="77777777" w:rsidR="00B4769D" w:rsidRPr="00CC2BFC" w:rsidRDefault="00B4769D" w:rsidP="00B4769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u w:val="single"/>
                <w:lang w:val="fr-FR"/>
              </w:rPr>
              <w:t>Cours systèmes avioniques</w:t>
            </w: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 </w:t>
            </w: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>Référence :</w:t>
            </w:r>
          </w:p>
          <w:p w14:paraId="7ECA546F" w14:textId="77777777" w:rsidR="00B4769D" w:rsidRPr="00CC2BFC" w:rsidRDefault="00B4769D" w:rsidP="00B4769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 xml:space="preserve">Date de création : </w:t>
            </w:r>
          </w:p>
          <w:p w14:paraId="331621BB" w14:textId="77777777" w:rsidR="00B4769D" w:rsidRPr="00CC2BFC" w:rsidRDefault="00B4769D" w:rsidP="00B4769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>Date de révision :</w:t>
            </w:r>
          </w:p>
          <w:p w14:paraId="7318E310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</w:p>
        </w:tc>
        <w:tc>
          <w:tcPr>
            <w:tcW w:w="5245" w:type="dxa"/>
            <w:gridSpan w:val="3"/>
          </w:tcPr>
          <w:p w14:paraId="1CCBDEBE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</w:p>
        </w:tc>
        <w:tc>
          <w:tcPr>
            <w:tcW w:w="2268" w:type="dxa"/>
            <w:vAlign w:val="center"/>
          </w:tcPr>
          <w:p w14:paraId="542CD14D" w14:textId="77777777" w:rsidR="00B4769D" w:rsidRPr="00CC2BFC" w:rsidRDefault="00B4769D" w:rsidP="00B4769D">
            <w:pPr>
              <w:pStyle w:val="Regular"/>
              <w:spacing w:line="276" w:lineRule="auto"/>
              <w:jc w:val="center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>Interfaces couverts</w:t>
            </w:r>
          </w:p>
          <w:p w14:paraId="56664C3D" w14:textId="77777777" w:rsidR="007D05FB" w:rsidRPr="00CC2BFC" w:rsidRDefault="007D05FB" w:rsidP="007D05FB">
            <w:pPr>
              <w:pStyle w:val="Regular"/>
              <w:spacing w:line="276" w:lineRule="auto"/>
              <w:ind w:firstLine="768"/>
              <w:jc w:val="both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2BFC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Pr="00CC2BFC">
              <w:rPr>
                <w:rFonts w:ascii="Arial" w:hAnsi="Arial" w:cs="Arial"/>
                <w:color w:val="auto"/>
              </w:rPr>
            </w:r>
            <w:r w:rsidRPr="00CC2BFC">
              <w:rPr>
                <w:rFonts w:ascii="Arial" w:hAnsi="Arial" w:cs="Arial"/>
                <w:color w:val="auto"/>
              </w:rPr>
              <w:fldChar w:fldCharType="separate"/>
            </w:r>
            <w:r w:rsidRPr="00CC2BFC">
              <w:rPr>
                <w:rFonts w:ascii="Arial" w:hAnsi="Arial" w:cs="Arial"/>
                <w:color w:val="auto"/>
              </w:rPr>
              <w:fldChar w:fldCharType="end"/>
            </w: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 oui</w:t>
            </w:r>
          </w:p>
          <w:p w14:paraId="2D87B520" w14:textId="77777777" w:rsidR="00B4769D" w:rsidRPr="00CC2BFC" w:rsidRDefault="007D05FB" w:rsidP="007D05FB">
            <w:pPr>
              <w:pStyle w:val="Regular"/>
              <w:spacing w:line="276" w:lineRule="auto"/>
              <w:ind w:firstLine="768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2BFC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Pr="00CC2BFC">
              <w:rPr>
                <w:rFonts w:ascii="Arial" w:hAnsi="Arial" w:cs="Arial"/>
                <w:color w:val="auto"/>
              </w:rPr>
            </w:r>
            <w:r w:rsidRPr="00CC2BFC">
              <w:rPr>
                <w:rFonts w:ascii="Arial" w:hAnsi="Arial" w:cs="Arial"/>
                <w:color w:val="auto"/>
              </w:rPr>
              <w:fldChar w:fldCharType="separate"/>
            </w:r>
            <w:r w:rsidRPr="00CC2BFC">
              <w:rPr>
                <w:rFonts w:ascii="Arial" w:hAnsi="Arial" w:cs="Arial"/>
                <w:color w:val="auto"/>
              </w:rPr>
              <w:fldChar w:fldCharType="end"/>
            </w: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 non</w:t>
            </w:r>
          </w:p>
        </w:tc>
      </w:tr>
      <w:tr w:rsidR="00CC2BFC" w:rsidRPr="00CC2BFC" w14:paraId="10319235" w14:textId="77777777" w:rsidTr="00B91CAB">
        <w:trPr>
          <w:jc w:val="center"/>
        </w:trPr>
        <w:tc>
          <w:tcPr>
            <w:tcW w:w="2943" w:type="dxa"/>
          </w:tcPr>
          <w:p w14:paraId="0790334C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u w:val="single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u w:val="single"/>
                <w:lang w:val="fr-FR"/>
              </w:rPr>
              <w:t xml:space="preserve">Cours moteur </w:t>
            </w:r>
          </w:p>
          <w:p w14:paraId="420CA700" w14:textId="77777777" w:rsidR="00B4769D" w:rsidRPr="00CC2BFC" w:rsidRDefault="00B4769D" w:rsidP="00B4769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>Référence :</w:t>
            </w:r>
          </w:p>
          <w:p w14:paraId="7A6F9445" w14:textId="77777777" w:rsidR="00B4769D" w:rsidRPr="00CC2BFC" w:rsidRDefault="00B4769D" w:rsidP="00B4769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 xml:space="preserve">Date de création : </w:t>
            </w:r>
          </w:p>
          <w:p w14:paraId="25982323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>Date de révision :</w:t>
            </w:r>
          </w:p>
          <w:p w14:paraId="5888CA28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</w:p>
        </w:tc>
        <w:tc>
          <w:tcPr>
            <w:tcW w:w="5245" w:type="dxa"/>
            <w:gridSpan w:val="3"/>
          </w:tcPr>
          <w:p w14:paraId="12C05593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</w:p>
        </w:tc>
        <w:tc>
          <w:tcPr>
            <w:tcW w:w="2268" w:type="dxa"/>
            <w:vAlign w:val="center"/>
          </w:tcPr>
          <w:p w14:paraId="779F913C" w14:textId="77777777" w:rsidR="00B4769D" w:rsidRPr="00CC2BFC" w:rsidRDefault="00B4769D" w:rsidP="00B4769D">
            <w:pPr>
              <w:pStyle w:val="Regular"/>
              <w:spacing w:line="276" w:lineRule="auto"/>
              <w:jc w:val="center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>Interfaces couverts</w:t>
            </w:r>
          </w:p>
          <w:p w14:paraId="3F93AAC6" w14:textId="77777777" w:rsidR="007D05FB" w:rsidRPr="00CC2BFC" w:rsidRDefault="007D05FB" w:rsidP="007D05FB">
            <w:pPr>
              <w:pStyle w:val="Regular"/>
              <w:spacing w:line="276" w:lineRule="auto"/>
              <w:ind w:firstLine="768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2BFC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Pr="00CC2BFC">
              <w:rPr>
                <w:rFonts w:ascii="Arial" w:hAnsi="Arial" w:cs="Arial"/>
                <w:color w:val="auto"/>
              </w:rPr>
            </w:r>
            <w:r w:rsidRPr="00CC2BFC">
              <w:rPr>
                <w:rFonts w:ascii="Arial" w:hAnsi="Arial" w:cs="Arial"/>
                <w:color w:val="auto"/>
              </w:rPr>
              <w:fldChar w:fldCharType="separate"/>
            </w:r>
            <w:r w:rsidRPr="00CC2BFC">
              <w:rPr>
                <w:rFonts w:ascii="Arial" w:hAnsi="Arial" w:cs="Arial"/>
                <w:color w:val="auto"/>
              </w:rPr>
              <w:fldChar w:fldCharType="end"/>
            </w: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 oui</w:t>
            </w:r>
          </w:p>
          <w:p w14:paraId="1F0B5110" w14:textId="77777777" w:rsidR="00B4769D" w:rsidRPr="00CC2BFC" w:rsidRDefault="007D05FB" w:rsidP="007D05FB">
            <w:pPr>
              <w:pStyle w:val="Regular"/>
              <w:spacing w:line="276" w:lineRule="auto"/>
              <w:ind w:firstLine="768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2BFC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Pr="00CC2BFC">
              <w:rPr>
                <w:rFonts w:ascii="Arial" w:hAnsi="Arial" w:cs="Arial"/>
                <w:color w:val="auto"/>
              </w:rPr>
            </w:r>
            <w:r w:rsidRPr="00CC2BFC">
              <w:rPr>
                <w:rFonts w:ascii="Arial" w:hAnsi="Arial" w:cs="Arial"/>
                <w:color w:val="auto"/>
              </w:rPr>
              <w:fldChar w:fldCharType="separate"/>
            </w:r>
            <w:r w:rsidRPr="00CC2BFC">
              <w:rPr>
                <w:rFonts w:ascii="Arial" w:hAnsi="Arial" w:cs="Arial"/>
                <w:color w:val="auto"/>
              </w:rPr>
              <w:fldChar w:fldCharType="end"/>
            </w: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 non</w:t>
            </w:r>
          </w:p>
        </w:tc>
      </w:tr>
      <w:tr w:rsidR="00CC2BFC" w:rsidRPr="00CC2BFC" w14:paraId="2DEB62D2" w14:textId="77777777" w:rsidTr="00B91CAB">
        <w:trPr>
          <w:trHeight w:val="596"/>
          <w:jc w:val="center"/>
        </w:trPr>
        <w:tc>
          <w:tcPr>
            <w:tcW w:w="2943" w:type="dxa"/>
            <w:vMerge w:val="restart"/>
          </w:tcPr>
          <w:p w14:paraId="58C2A1FE" w14:textId="41655DD1" w:rsidR="00B4769D" w:rsidRPr="00CC2BFC" w:rsidRDefault="00967D48" w:rsidP="00B4769D">
            <w:pPr>
              <w:pStyle w:val="Regular"/>
              <w:spacing w:line="276" w:lineRule="auto"/>
              <w:rPr>
                <w:rFonts w:ascii="Arial" w:hAnsi="Arial" w:cs="Arial"/>
                <w:color w:val="auto"/>
                <w:u w:val="single"/>
                <w:lang w:val="fr-FR"/>
              </w:rPr>
            </w:pPr>
            <w:r w:rsidRPr="00F5157A">
              <w:rPr>
                <w:rFonts w:ascii="Arial" w:hAnsi="Arial" w:cs="Arial"/>
                <w:color w:val="auto"/>
                <w:u w:val="single"/>
                <w:lang w:val="fr-FR"/>
              </w:rPr>
              <w:t>C</w:t>
            </w:r>
            <w:del w:id="0" w:author="DOUEK Raphaël" w:date="2026-01-15T15:43:00Z" w16du:dateUtc="2026-01-15T14:43:00Z">
              <w:r w:rsidR="00B4769D" w:rsidRPr="00CC2BFC" w:rsidDel="00967D48">
                <w:rPr>
                  <w:rFonts w:ascii="Arial" w:hAnsi="Arial" w:cs="Arial"/>
                  <w:color w:val="auto"/>
                  <w:u w:val="single"/>
                  <w:lang w:val="fr-FR"/>
                </w:rPr>
                <w:delText>c</w:delText>
              </w:r>
            </w:del>
            <w:r w:rsidR="00B4769D" w:rsidRPr="00CC2BFC">
              <w:rPr>
                <w:rFonts w:ascii="Arial" w:hAnsi="Arial" w:cs="Arial"/>
                <w:color w:val="auto"/>
                <w:u w:val="single"/>
                <w:lang w:val="fr-FR"/>
              </w:rPr>
              <w:t>ours de différences</w:t>
            </w:r>
          </w:p>
          <w:p w14:paraId="3DCD6397" w14:textId="77777777" w:rsidR="00B4769D" w:rsidRPr="00CC2BFC" w:rsidRDefault="00B4769D" w:rsidP="00B4769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>Référence :</w:t>
            </w:r>
          </w:p>
          <w:p w14:paraId="0B727B4A" w14:textId="77777777" w:rsidR="00B4769D" w:rsidRPr="00CC2BFC" w:rsidRDefault="00B4769D" w:rsidP="00B4769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 xml:space="preserve">Date de création : </w:t>
            </w:r>
          </w:p>
          <w:p w14:paraId="41F07AC8" w14:textId="77777777" w:rsidR="00B4769D" w:rsidRPr="00CC2BFC" w:rsidRDefault="00B4769D" w:rsidP="00B4769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>Date de révision :</w:t>
            </w:r>
          </w:p>
          <w:p w14:paraId="41A32DA3" w14:textId="77777777" w:rsidR="00B4769D" w:rsidRPr="00CC2BFC" w:rsidRDefault="00B4769D" w:rsidP="00B4769D">
            <w:pPr>
              <w:pStyle w:val="Regular"/>
              <w:spacing w:line="276" w:lineRule="auto"/>
              <w:rPr>
                <w:rFonts w:ascii="Arial" w:hAnsi="Arial" w:cs="Arial"/>
                <w:color w:val="auto"/>
                <w:u w:val="single"/>
                <w:lang w:val="fr-FR"/>
              </w:rPr>
            </w:pPr>
          </w:p>
        </w:tc>
        <w:tc>
          <w:tcPr>
            <w:tcW w:w="3544" w:type="dxa"/>
            <w:gridSpan w:val="2"/>
          </w:tcPr>
          <w:p w14:paraId="2C1A9E08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>De</w:t>
            </w:r>
          </w:p>
        </w:tc>
        <w:tc>
          <w:tcPr>
            <w:tcW w:w="3969" w:type="dxa"/>
            <w:gridSpan w:val="2"/>
          </w:tcPr>
          <w:p w14:paraId="142D6E41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>Vers</w:t>
            </w:r>
          </w:p>
        </w:tc>
      </w:tr>
      <w:tr w:rsidR="00CC2BFC" w:rsidRPr="00CC2BFC" w14:paraId="708DC584" w14:textId="77777777" w:rsidTr="00B91CAB">
        <w:trPr>
          <w:jc w:val="center"/>
        </w:trPr>
        <w:tc>
          <w:tcPr>
            <w:tcW w:w="2943" w:type="dxa"/>
            <w:vMerge/>
          </w:tcPr>
          <w:p w14:paraId="3A3AD666" w14:textId="77777777" w:rsidR="00B4769D" w:rsidRPr="00CC2BFC" w:rsidRDefault="00B4769D" w:rsidP="00B4769D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</w:p>
        </w:tc>
        <w:tc>
          <w:tcPr>
            <w:tcW w:w="3544" w:type="dxa"/>
            <w:gridSpan w:val="2"/>
          </w:tcPr>
          <w:p w14:paraId="7E3FE529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</w:p>
        </w:tc>
        <w:tc>
          <w:tcPr>
            <w:tcW w:w="3969" w:type="dxa"/>
            <w:gridSpan w:val="2"/>
          </w:tcPr>
          <w:p w14:paraId="74475B7D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</w:p>
        </w:tc>
      </w:tr>
      <w:tr w:rsidR="00CC2BFC" w:rsidRPr="00CC2BFC" w14:paraId="38A7D4A4" w14:textId="77777777" w:rsidTr="00527CFB">
        <w:trPr>
          <w:trHeight w:val="439"/>
          <w:jc w:val="center"/>
        </w:trPr>
        <w:tc>
          <w:tcPr>
            <w:tcW w:w="5306" w:type="dxa"/>
            <w:gridSpan w:val="2"/>
            <w:vAlign w:val="center"/>
          </w:tcPr>
          <w:p w14:paraId="09DF4394" w14:textId="77777777" w:rsidR="00B4769D" w:rsidRPr="00CC2BFC" w:rsidRDefault="00B4769D" w:rsidP="00527CFB">
            <w:pPr>
              <w:pStyle w:val="Regular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Théorique :  </w:t>
            </w:r>
            <w:r w:rsidR="007D05FB"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05FB" w:rsidRPr="00CC2BFC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="007D05FB" w:rsidRPr="00CC2BFC">
              <w:rPr>
                <w:rFonts w:ascii="Arial" w:hAnsi="Arial" w:cs="Arial"/>
                <w:color w:val="auto"/>
              </w:rPr>
            </w:r>
            <w:r w:rsidR="007D05FB" w:rsidRPr="00CC2BFC">
              <w:rPr>
                <w:rFonts w:ascii="Arial" w:hAnsi="Arial" w:cs="Arial"/>
                <w:color w:val="auto"/>
              </w:rPr>
              <w:fldChar w:fldCharType="separate"/>
            </w:r>
            <w:r w:rsidR="007D05FB" w:rsidRPr="00CC2BFC">
              <w:rPr>
                <w:rFonts w:ascii="Arial" w:hAnsi="Arial" w:cs="Arial"/>
                <w:color w:val="auto"/>
              </w:rPr>
              <w:fldChar w:fldCharType="end"/>
            </w: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  oui  /  </w:t>
            </w:r>
            <w:r w:rsidR="007D05FB"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05FB" w:rsidRPr="00CC2BFC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="007D05FB" w:rsidRPr="00CC2BFC">
              <w:rPr>
                <w:rFonts w:ascii="Arial" w:hAnsi="Arial" w:cs="Arial"/>
                <w:color w:val="auto"/>
              </w:rPr>
            </w:r>
            <w:r w:rsidR="007D05FB" w:rsidRPr="00CC2BFC">
              <w:rPr>
                <w:rFonts w:ascii="Arial" w:hAnsi="Arial" w:cs="Arial"/>
                <w:color w:val="auto"/>
              </w:rPr>
              <w:fldChar w:fldCharType="separate"/>
            </w:r>
            <w:r w:rsidR="007D05FB" w:rsidRPr="00CC2BFC">
              <w:rPr>
                <w:rFonts w:ascii="Arial" w:hAnsi="Arial" w:cs="Arial"/>
                <w:color w:val="auto"/>
              </w:rPr>
              <w:fldChar w:fldCharType="end"/>
            </w: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  non </w:t>
            </w:r>
          </w:p>
        </w:tc>
        <w:tc>
          <w:tcPr>
            <w:tcW w:w="5150" w:type="dxa"/>
            <w:gridSpan w:val="3"/>
            <w:vAlign w:val="center"/>
          </w:tcPr>
          <w:p w14:paraId="55304A86" w14:textId="77777777" w:rsidR="00B4769D" w:rsidRPr="00CC2BFC" w:rsidRDefault="00B4769D" w:rsidP="00527CFB">
            <w:pPr>
              <w:pStyle w:val="Regular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Pratique :  </w:t>
            </w:r>
            <w:r w:rsidR="007D05FB"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05FB" w:rsidRPr="00CC2BFC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="007D05FB" w:rsidRPr="00CC2BFC">
              <w:rPr>
                <w:rFonts w:ascii="Arial" w:hAnsi="Arial" w:cs="Arial"/>
                <w:color w:val="auto"/>
              </w:rPr>
            </w:r>
            <w:r w:rsidR="007D05FB" w:rsidRPr="00CC2BFC">
              <w:rPr>
                <w:rFonts w:ascii="Arial" w:hAnsi="Arial" w:cs="Arial"/>
                <w:color w:val="auto"/>
              </w:rPr>
              <w:fldChar w:fldCharType="separate"/>
            </w:r>
            <w:r w:rsidR="007D05FB" w:rsidRPr="00CC2BFC">
              <w:rPr>
                <w:rFonts w:ascii="Arial" w:hAnsi="Arial" w:cs="Arial"/>
                <w:color w:val="auto"/>
              </w:rPr>
              <w:fldChar w:fldCharType="end"/>
            </w: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  oui  /  </w:t>
            </w:r>
            <w:r w:rsidR="007D05FB" w:rsidRPr="00CC2BFC">
              <w:rPr>
                <w:rFonts w:ascii="Arial" w:hAnsi="Arial" w:cs="Arial"/>
                <w:color w:val="auto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05FB" w:rsidRPr="00CC2BFC">
              <w:rPr>
                <w:rFonts w:ascii="Arial" w:hAnsi="Arial" w:cs="Arial"/>
                <w:color w:val="auto"/>
              </w:rPr>
              <w:instrText xml:space="preserve"> FORMCHECKBOX </w:instrText>
            </w:r>
            <w:r w:rsidR="007D05FB" w:rsidRPr="00CC2BFC">
              <w:rPr>
                <w:rFonts w:ascii="Arial" w:hAnsi="Arial" w:cs="Arial"/>
                <w:color w:val="auto"/>
              </w:rPr>
            </w:r>
            <w:r w:rsidR="007D05FB" w:rsidRPr="00CC2BFC">
              <w:rPr>
                <w:rFonts w:ascii="Arial" w:hAnsi="Arial" w:cs="Arial"/>
                <w:color w:val="auto"/>
              </w:rPr>
              <w:fldChar w:fldCharType="separate"/>
            </w:r>
            <w:r w:rsidR="007D05FB" w:rsidRPr="00CC2BFC">
              <w:rPr>
                <w:rFonts w:ascii="Arial" w:hAnsi="Arial" w:cs="Arial"/>
                <w:color w:val="auto"/>
              </w:rPr>
              <w:fldChar w:fldCharType="end"/>
            </w:r>
            <w:r w:rsidRPr="00CC2BFC">
              <w:rPr>
                <w:rFonts w:ascii="Arial" w:hAnsi="Arial" w:cs="Arial"/>
                <w:color w:val="auto"/>
                <w:lang w:val="fr-FR"/>
              </w:rPr>
              <w:t xml:space="preserve">  non</w:t>
            </w:r>
          </w:p>
        </w:tc>
      </w:tr>
      <w:tr w:rsidR="00B4769D" w:rsidRPr="00F5157A" w14:paraId="78EB7A15" w14:textId="77777777" w:rsidTr="00B91CAB">
        <w:trPr>
          <w:jc w:val="center"/>
        </w:trPr>
        <w:tc>
          <w:tcPr>
            <w:tcW w:w="5306" w:type="dxa"/>
            <w:gridSpan w:val="2"/>
          </w:tcPr>
          <w:p w14:paraId="199568E1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>Analyse du besoin en formation (TNA) :</w:t>
            </w:r>
          </w:p>
          <w:p w14:paraId="13E5364A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>Référence :</w:t>
            </w:r>
          </w:p>
          <w:p w14:paraId="5B607159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>Date de création :</w:t>
            </w:r>
          </w:p>
          <w:p w14:paraId="1DE95394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  <w:r w:rsidRPr="00CC2BFC">
              <w:rPr>
                <w:rFonts w:ascii="Arial" w:hAnsi="Arial" w:cs="Arial"/>
                <w:color w:val="auto"/>
                <w:lang w:val="fr-FR"/>
              </w:rPr>
              <w:tab/>
              <w:t>Date de révision :</w:t>
            </w:r>
          </w:p>
          <w:p w14:paraId="1B380BFE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</w:p>
        </w:tc>
        <w:tc>
          <w:tcPr>
            <w:tcW w:w="5150" w:type="dxa"/>
            <w:gridSpan w:val="3"/>
          </w:tcPr>
          <w:p w14:paraId="5030BDBA" w14:textId="77777777" w:rsidR="00B4769D" w:rsidRPr="00CC2BFC" w:rsidRDefault="00B4769D" w:rsidP="00107AC6">
            <w:pPr>
              <w:pStyle w:val="Regular"/>
              <w:spacing w:line="276" w:lineRule="auto"/>
              <w:rPr>
                <w:rFonts w:ascii="Arial" w:hAnsi="Arial" w:cs="Arial"/>
                <w:color w:val="auto"/>
                <w:lang w:val="fr-FR"/>
              </w:rPr>
            </w:pPr>
          </w:p>
        </w:tc>
      </w:tr>
    </w:tbl>
    <w:p w14:paraId="7CB77EF2" w14:textId="77777777" w:rsidR="00BC54E8" w:rsidRPr="00CC2BFC" w:rsidRDefault="00BC54E8">
      <w:pPr>
        <w:pStyle w:val="Regular"/>
        <w:rPr>
          <w:rFonts w:ascii="Arial" w:hAnsi="Arial" w:cs="Arial"/>
          <w:color w:val="auto"/>
          <w:lang w:val="fr-FR"/>
        </w:rPr>
      </w:pPr>
    </w:p>
    <w:p w14:paraId="268E0BEB" w14:textId="77777777" w:rsidR="00AE72B1" w:rsidRPr="00CC2BFC" w:rsidRDefault="00AE72B1">
      <w:pPr>
        <w:pStyle w:val="Regular"/>
        <w:rPr>
          <w:rFonts w:ascii="Arial" w:hAnsi="Arial" w:cs="Arial"/>
          <w:color w:val="auto"/>
          <w:lang w:val="fr-FR"/>
        </w:rPr>
      </w:pPr>
    </w:p>
    <w:tbl>
      <w:tblPr>
        <w:tblW w:w="104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545"/>
        <w:gridCol w:w="5118"/>
      </w:tblGrid>
      <w:tr w:rsidR="00CC2BFC" w:rsidRPr="00CC2BFC" w14:paraId="057D2454" w14:textId="77777777" w:rsidTr="00527CFB">
        <w:trPr>
          <w:trHeight w:val="431"/>
        </w:trPr>
        <w:tc>
          <w:tcPr>
            <w:tcW w:w="2808" w:type="dxa"/>
            <w:tcBorders>
              <w:top w:val="nil"/>
              <w:left w:val="nil"/>
            </w:tcBorders>
          </w:tcPr>
          <w:p w14:paraId="326BEF8B" w14:textId="77777777" w:rsidR="00AE72B1" w:rsidRPr="00CC2BFC" w:rsidRDefault="00AE72B1" w:rsidP="00FE3BA2">
            <w:pPr>
              <w:jc w:val="center"/>
              <w:rPr>
                <w:lang w:val="fr-FR"/>
              </w:rPr>
            </w:pPr>
          </w:p>
        </w:tc>
        <w:tc>
          <w:tcPr>
            <w:tcW w:w="2545" w:type="dxa"/>
            <w:shd w:val="pct25" w:color="auto" w:fill="auto"/>
            <w:vAlign w:val="center"/>
          </w:tcPr>
          <w:p w14:paraId="71D171AC" w14:textId="77777777" w:rsidR="00AE72B1" w:rsidRPr="00CC2BFC" w:rsidRDefault="00527CFB" w:rsidP="00527CFB">
            <w:pPr>
              <w:jc w:val="center"/>
              <w:rPr>
                <w:b/>
                <w:lang w:val="fr-FR"/>
              </w:rPr>
            </w:pPr>
            <w:r w:rsidRPr="00CC2BFC">
              <w:rPr>
                <w:b/>
                <w:lang w:val="fr-FR"/>
              </w:rPr>
              <w:t>D</w:t>
            </w:r>
            <w:r w:rsidR="00AE72B1" w:rsidRPr="00CC2BFC">
              <w:rPr>
                <w:b/>
                <w:lang w:val="fr-FR"/>
              </w:rPr>
              <w:t>ate</w:t>
            </w:r>
          </w:p>
        </w:tc>
        <w:tc>
          <w:tcPr>
            <w:tcW w:w="5118" w:type="dxa"/>
            <w:shd w:val="pct25" w:color="auto" w:fill="auto"/>
            <w:vAlign w:val="center"/>
          </w:tcPr>
          <w:p w14:paraId="0B02CCF2" w14:textId="77777777" w:rsidR="00AE72B1" w:rsidRPr="00CC2BFC" w:rsidRDefault="00AE72B1" w:rsidP="00063F2D">
            <w:pPr>
              <w:jc w:val="center"/>
              <w:rPr>
                <w:b/>
                <w:lang w:val="fr-FR"/>
              </w:rPr>
            </w:pPr>
            <w:r w:rsidRPr="00CC2BFC">
              <w:rPr>
                <w:b/>
                <w:lang w:val="fr-FR"/>
              </w:rPr>
              <w:t xml:space="preserve">Nom, position </w:t>
            </w:r>
          </w:p>
        </w:tc>
      </w:tr>
      <w:tr w:rsidR="00CC2BFC" w:rsidRPr="00CC2BFC" w14:paraId="6005493B" w14:textId="77777777" w:rsidTr="00B91CAB">
        <w:tc>
          <w:tcPr>
            <w:tcW w:w="2808" w:type="dxa"/>
          </w:tcPr>
          <w:p w14:paraId="2CE757C6" w14:textId="77777777" w:rsidR="00AE72B1" w:rsidRPr="00CC2BFC" w:rsidRDefault="00AE72B1" w:rsidP="00FE3BA2">
            <w:pPr>
              <w:rPr>
                <w:lang w:val="fr-FR"/>
              </w:rPr>
            </w:pPr>
            <w:r w:rsidRPr="00CC2BFC">
              <w:rPr>
                <w:lang w:val="fr-FR"/>
              </w:rPr>
              <w:t>Forme complétée  par</w:t>
            </w:r>
            <w:r w:rsidR="00527CFB" w:rsidRPr="00CC2BFC">
              <w:rPr>
                <w:lang w:val="fr-FR"/>
              </w:rPr>
              <w:t xml:space="preserve"> :</w:t>
            </w:r>
          </w:p>
          <w:p w14:paraId="421F15AE" w14:textId="77777777" w:rsidR="00AE72B1" w:rsidRPr="00CC2BFC" w:rsidRDefault="00AE72B1" w:rsidP="00FE3BA2">
            <w:pPr>
              <w:rPr>
                <w:lang w:val="fr-FR"/>
              </w:rPr>
            </w:pPr>
          </w:p>
          <w:p w14:paraId="3D8F8A61" w14:textId="77777777" w:rsidR="00AE72B1" w:rsidRPr="00CC2BFC" w:rsidRDefault="00AE72B1" w:rsidP="00FE3BA2">
            <w:pPr>
              <w:rPr>
                <w:lang w:val="fr-FR"/>
              </w:rPr>
            </w:pPr>
          </w:p>
          <w:p w14:paraId="46BC80BB" w14:textId="77777777" w:rsidR="00AE72B1" w:rsidRPr="00CC2BFC" w:rsidRDefault="00AE72B1" w:rsidP="00FE3BA2">
            <w:pPr>
              <w:rPr>
                <w:lang w:val="fr-FR"/>
              </w:rPr>
            </w:pPr>
          </w:p>
        </w:tc>
        <w:tc>
          <w:tcPr>
            <w:tcW w:w="2545" w:type="dxa"/>
          </w:tcPr>
          <w:p w14:paraId="48A36970" w14:textId="77777777" w:rsidR="00AE72B1" w:rsidRPr="00CC2BFC" w:rsidRDefault="00AE72B1" w:rsidP="00FE3BA2">
            <w:pPr>
              <w:rPr>
                <w:lang w:val="fr-FR"/>
              </w:rPr>
            </w:pPr>
          </w:p>
        </w:tc>
        <w:tc>
          <w:tcPr>
            <w:tcW w:w="5118" w:type="dxa"/>
          </w:tcPr>
          <w:p w14:paraId="4010CFEB" w14:textId="77777777" w:rsidR="00AE72B1" w:rsidRPr="00CC2BFC" w:rsidRDefault="00AE72B1" w:rsidP="00FE3BA2">
            <w:pPr>
              <w:rPr>
                <w:lang w:val="fr-FR"/>
              </w:rPr>
            </w:pPr>
          </w:p>
        </w:tc>
      </w:tr>
      <w:tr w:rsidR="00AE72B1" w:rsidRPr="00F5157A" w14:paraId="708825A0" w14:textId="77777777" w:rsidTr="00B91CAB">
        <w:trPr>
          <w:trHeight w:val="1004"/>
        </w:trPr>
        <w:tc>
          <w:tcPr>
            <w:tcW w:w="2808" w:type="dxa"/>
          </w:tcPr>
          <w:p w14:paraId="45D734A0" w14:textId="77777777" w:rsidR="00AE72B1" w:rsidRPr="00CC2BFC" w:rsidRDefault="00AE72B1" w:rsidP="00FE3BA2">
            <w:pPr>
              <w:rPr>
                <w:lang w:val="fr-FR"/>
              </w:rPr>
            </w:pPr>
            <w:r w:rsidRPr="00CC2BFC">
              <w:rPr>
                <w:lang w:val="fr-FR"/>
              </w:rPr>
              <w:t>Validation du responsable qualité</w:t>
            </w:r>
            <w:r w:rsidR="00DF3416" w:rsidRPr="00CC2BFC">
              <w:rPr>
                <w:lang w:val="fr-FR"/>
              </w:rPr>
              <w:t xml:space="preserve"> Partie 147</w:t>
            </w:r>
            <w:r w:rsidRPr="00CC2BFC">
              <w:rPr>
                <w:lang w:val="fr-FR"/>
              </w:rPr>
              <w:t>:</w:t>
            </w:r>
          </w:p>
          <w:p w14:paraId="6C0AAFF2" w14:textId="77777777" w:rsidR="00AE72B1" w:rsidRPr="00CC2BFC" w:rsidRDefault="00AE72B1" w:rsidP="00FE3BA2">
            <w:pPr>
              <w:rPr>
                <w:lang w:val="fr-FR"/>
              </w:rPr>
            </w:pPr>
          </w:p>
          <w:p w14:paraId="710CBE3D" w14:textId="77777777" w:rsidR="00AE72B1" w:rsidRPr="00CC2BFC" w:rsidRDefault="00AE72B1" w:rsidP="00FE3BA2">
            <w:pPr>
              <w:rPr>
                <w:lang w:val="fr-FR"/>
              </w:rPr>
            </w:pPr>
          </w:p>
        </w:tc>
        <w:tc>
          <w:tcPr>
            <w:tcW w:w="2545" w:type="dxa"/>
          </w:tcPr>
          <w:p w14:paraId="10EB1696" w14:textId="77777777" w:rsidR="00AE72B1" w:rsidRPr="00CC2BFC" w:rsidRDefault="00AE72B1" w:rsidP="00FE3BA2">
            <w:pPr>
              <w:rPr>
                <w:lang w:val="fr-FR"/>
              </w:rPr>
            </w:pPr>
          </w:p>
        </w:tc>
        <w:tc>
          <w:tcPr>
            <w:tcW w:w="5118" w:type="dxa"/>
          </w:tcPr>
          <w:p w14:paraId="25CE25AD" w14:textId="77777777" w:rsidR="00AE72B1" w:rsidRPr="00CC2BFC" w:rsidRDefault="00AE72B1" w:rsidP="00FE3BA2">
            <w:pPr>
              <w:rPr>
                <w:lang w:val="fr-FR"/>
              </w:rPr>
            </w:pPr>
          </w:p>
        </w:tc>
      </w:tr>
    </w:tbl>
    <w:p w14:paraId="32186BC7" w14:textId="77777777" w:rsidR="00AE72B1" w:rsidRPr="00CC2BFC" w:rsidRDefault="00AE72B1">
      <w:pPr>
        <w:pStyle w:val="Regular"/>
        <w:rPr>
          <w:rFonts w:ascii="Arial" w:hAnsi="Arial" w:cs="Arial"/>
          <w:color w:val="auto"/>
          <w:lang w:val="fr-FR"/>
        </w:rPr>
      </w:pPr>
    </w:p>
    <w:p w14:paraId="6DEB867C" w14:textId="77777777" w:rsidR="00BC54E8" w:rsidRPr="00CC2BFC" w:rsidRDefault="00BC54E8" w:rsidP="0059478B">
      <w:pPr>
        <w:pStyle w:val="Regular"/>
        <w:jc w:val="center"/>
        <w:rPr>
          <w:rFonts w:ascii="Arial" w:hAnsi="Arial" w:cs="Arial"/>
          <w:b/>
          <w:color w:val="auto"/>
          <w:sz w:val="24"/>
          <w:u w:val="single"/>
          <w:lang w:val="fr-FR"/>
        </w:rPr>
      </w:pPr>
      <w:r w:rsidRPr="00CC2BFC">
        <w:rPr>
          <w:rFonts w:ascii="Arial" w:hAnsi="Arial" w:cs="Arial"/>
          <w:b/>
          <w:color w:val="auto"/>
          <w:sz w:val="24"/>
          <w:u w:val="single"/>
          <w:lang w:val="fr-FR"/>
        </w:rPr>
        <w:br w:type="page"/>
      </w:r>
      <w:r w:rsidR="00303265" w:rsidRPr="00CC2BFC">
        <w:rPr>
          <w:rFonts w:ascii="Arial" w:hAnsi="Arial" w:cs="Arial"/>
          <w:b/>
          <w:color w:val="auto"/>
          <w:sz w:val="24"/>
          <w:u w:val="single"/>
          <w:lang w:val="fr-FR"/>
        </w:rPr>
        <w:lastRenderedPageBreak/>
        <w:t>Partie T</w:t>
      </w:r>
      <w:r w:rsidR="00AE72B1" w:rsidRPr="00CC2BFC">
        <w:rPr>
          <w:rFonts w:ascii="Arial" w:hAnsi="Arial" w:cs="Arial"/>
          <w:b/>
          <w:color w:val="auto"/>
          <w:sz w:val="24"/>
          <w:u w:val="single"/>
          <w:lang w:val="fr-FR"/>
        </w:rPr>
        <w:t>héorique</w:t>
      </w:r>
    </w:p>
    <w:tbl>
      <w:tblPr>
        <w:tblW w:w="104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116"/>
        <w:gridCol w:w="853"/>
        <w:gridCol w:w="850"/>
        <w:gridCol w:w="993"/>
        <w:gridCol w:w="1559"/>
        <w:gridCol w:w="2097"/>
      </w:tblGrid>
      <w:tr w:rsidR="000C2A25" w:rsidRPr="00CC2BFC" w14:paraId="3CBA699D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291A020" w14:textId="77777777" w:rsidR="000C2A25" w:rsidRPr="00CC2BFC" w:rsidRDefault="000C2A25" w:rsidP="00725E9E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Chapitre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B8B9A1" w14:textId="77777777" w:rsidR="000C2A25" w:rsidRPr="00CC2BFC" w:rsidRDefault="000C2A25" w:rsidP="00725E9E">
            <w:pPr>
              <w:rPr>
                <w:b/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Dénomination ATA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B60C56" w14:textId="77777777" w:rsidR="000C2A25" w:rsidRPr="00CC2BFC" w:rsidRDefault="000C2A25" w:rsidP="00725E9E">
            <w:pPr>
              <w:jc w:val="center"/>
              <w:rPr>
                <w:b/>
                <w:bCs/>
                <w:sz w:val="17"/>
                <w:szCs w:val="17"/>
                <w:lang w:val="fr-FR" w:eastAsia="fr-FR"/>
              </w:rPr>
            </w:pPr>
            <w:r w:rsidRPr="00CC2BFC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041794" w14:textId="77777777" w:rsidR="000C2A25" w:rsidRPr="00CC2BFC" w:rsidRDefault="000C2A25" w:rsidP="00725E9E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Durée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3098EE2" w14:textId="77777777" w:rsidR="000C2A25" w:rsidRPr="00CC2BFC" w:rsidRDefault="000C2A25" w:rsidP="00725E9E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BB79B3" w14:textId="77777777" w:rsidR="000C2A25" w:rsidRPr="00CC2BFC" w:rsidRDefault="000C2A25" w:rsidP="00725E9E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Moyens</w:t>
            </w:r>
          </w:p>
          <w:p w14:paraId="43389CC5" w14:textId="77777777" w:rsidR="000C2A25" w:rsidRPr="00CC2BFC" w:rsidRDefault="000C2A25" w:rsidP="00725E9E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de formation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DE31C1D" w14:textId="77777777" w:rsidR="000C2A25" w:rsidRPr="00CC2BFC" w:rsidRDefault="000C2A25" w:rsidP="00725E9E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Commentaires</w:t>
            </w:r>
          </w:p>
        </w:tc>
      </w:tr>
      <w:tr w:rsidR="00B073A3" w:rsidRPr="00CC2BFC" w14:paraId="64C71565" w14:textId="77777777" w:rsidTr="000B6DAF">
        <w:trPr>
          <w:trHeight w:val="340"/>
          <w:tblHeader/>
        </w:trPr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D27A7" w14:textId="44DD4FD3" w:rsidR="00B073A3" w:rsidRPr="00CC2BFC" w:rsidRDefault="00B073A3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Introduction</w:t>
            </w:r>
          </w:p>
        </w:tc>
      </w:tr>
      <w:tr w:rsidR="000C2A25" w:rsidRPr="00F5157A" w14:paraId="54467F97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28739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5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71B9" w14:textId="77777777" w:rsidR="000C2A25" w:rsidRPr="00CC2BFC" w:rsidRDefault="000C2A25" w:rsidP="00725E9E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Limites de temps/inspections d’entretien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7BC8" w14:textId="77777777" w:rsidR="000C2A25" w:rsidRPr="00CC2BFC" w:rsidRDefault="000C2A25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7CA1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F637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91FD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9A69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0C2A25" w:rsidRPr="00F5157A" w14:paraId="131D406D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9AEB4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09FB" w14:textId="77777777" w:rsidR="000C2A25" w:rsidRPr="00CC2BFC" w:rsidRDefault="000C2A25" w:rsidP="00725E9E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Dimensions/zones</w:t>
            </w:r>
            <w:r>
              <w:rPr>
                <w:bCs/>
                <w:sz w:val="18"/>
                <w:lang w:val="fr-FR" w:eastAsia="fr-FR"/>
              </w:rPr>
              <w:t>/stations</w:t>
            </w:r>
            <w:r w:rsidRPr="00CC2BFC">
              <w:rPr>
                <w:bCs/>
                <w:sz w:val="18"/>
                <w:lang w:val="fr-FR" w:eastAsia="fr-FR"/>
              </w:rPr>
              <w:t xml:space="preserve"> (MTOM, etc.)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ACD1" w14:textId="77777777" w:rsidR="000C2A25" w:rsidRPr="00CC2BFC" w:rsidRDefault="000C2A25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7E1C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A3C7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FE8E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1C5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0C2A25" w:rsidRPr="00F5157A" w14:paraId="3228C695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D4F5E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A4B7" w14:textId="77777777" w:rsidR="000C2A25" w:rsidRPr="00CC2BFC" w:rsidRDefault="000C2A25" w:rsidP="00725E9E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Levage et mise sur berceau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B29B" w14:textId="77777777" w:rsidR="000C2A25" w:rsidRPr="00CC2BFC" w:rsidRDefault="000C2A25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D201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4735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83BC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A813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0C2A25" w:rsidRPr="00F5157A" w14:paraId="51E8AA2D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70843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8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CCC7" w14:textId="77777777" w:rsidR="000C2A25" w:rsidRPr="00CC2BFC" w:rsidRDefault="000C2A25" w:rsidP="00725E9E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Mise à niveau et pesée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D158" w14:textId="77777777" w:rsidR="000C2A25" w:rsidRPr="00CC2BFC" w:rsidRDefault="000C2A25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221F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AA33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1D14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44BC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0C2A25" w:rsidRPr="00CC2BFC" w14:paraId="7C552992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55DEE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9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6EA5" w14:textId="77777777" w:rsidR="000C2A25" w:rsidRPr="00CC2BFC" w:rsidRDefault="000C2A25" w:rsidP="00725E9E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Tractage et roulage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7B19" w14:textId="77777777" w:rsidR="000C2A25" w:rsidRPr="00CC2BFC" w:rsidRDefault="000C2A25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28AD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5056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C4C3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5EA9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0C2A25" w:rsidRPr="00CC2BFC" w14:paraId="5E312606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8BE5F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10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37ED" w14:textId="77777777" w:rsidR="000C2A25" w:rsidRPr="00CC2BFC" w:rsidRDefault="000C2A25" w:rsidP="00725E9E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Parking/amarrage, stockage et remise en service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4AC7" w14:textId="77777777" w:rsidR="000C2A25" w:rsidRPr="00CC2BFC" w:rsidRDefault="000C2A25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794E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3FA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41F6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79E6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0C2A25" w:rsidRPr="00CC2BFC" w14:paraId="55C67948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C9A3C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11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B269" w14:textId="77777777" w:rsidR="000C2A25" w:rsidRPr="00CC2BFC" w:rsidRDefault="000C2A25" w:rsidP="00725E9E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Plaques signalétiques et marquages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2BFA" w14:textId="77777777" w:rsidR="000C2A25" w:rsidRPr="00CC2BFC" w:rsidRDefault="000C2A25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FAC0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64EE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562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4FE8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0C2A25" w:rsidRPr="00CC2BFC" w14:paraId="64D42B5F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79EB1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12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B67B" w14:textId="77777777" w:rsidR="000C2A25" w:rsidRPr="00CC2BFC" w:rsidRDefault="000C2A25" w:rsidP="00725E9E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Entretien courant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5FC8" w14:textId="77777777" w:rsidR="000C2A25" w:rsidRPr="00CC2BFC" w:rsidRDefault="000C2A25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3FFD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BFEE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BA0C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14C2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0C2A25" w:rsidRPr="00F5157A" w14:paraId="3743A01A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0C4A3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74FC" w14:textId="77777777" w:rsidR="000C2A25" w:rsidRPr="00CC2BFC" w:rsidRDefault="000C2A25" w:rsidP="00725E9E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Pratiques courantes propres au type uniquement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C43C" w14:textId="77777777" w:rsidR="000C2A25" w:rsidRPr="00CC2BFC" w:rsidRDefault="000C2A25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FFB9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3273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423E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FD8A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CC2BFC" w14:paraId="3AB3FA04" w14:textId="77777777" w:rsidTr="000C0C7C">
        <w:trPr>
          <w:trHeight w:val="340"/>
          <w:tblHeader/>
        </w:trPr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03AFD" w14:textId="710301B3" w:rsidR="001A6B5D" w:rsidRPr="00CC2BFC" w:rsidRDefault="001A6B5D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Hélicoptères</w:t>
            </w:r>
          </w:p>
        </w:tc>
      </w:tr>
      <w:tr w:rsidR="001A6B5D" w:rsidRPr="00F5157A" w14:paraId="1FB7E734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DC5FB" w14:textId="080002D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18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2267" w14:textId="0379B58C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Analyse des bruits et vibrations (détermination du plan de rotation des pales)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7254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E118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5B17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677C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C9A1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F5157A" w14:paraId="3A3494EC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608BB" w14:textId="4B76555D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C022" w14:textId="15B5A9F4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Pratiques courantes concernant le rotor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95CA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647C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DDDD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21A8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F09D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CC2BFC" w14:paraId="5D50AA75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34B3D" w14:textId="7545AEF5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14D7" w14:textId="0D55EB7C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Rotors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3FFE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BC7B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7FEB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2DEB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5827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CC2BFC" w14:paraId="02DC4AC2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97F67" w14:textId="3437BEE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62A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740D" w14:textId="59A36900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Rotors — Surveillance et indicateurs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E433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4B52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7DFB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BCF6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D460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CC2BFC" w14:paraId="03677A02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0F2B6" w14:textId="6D0010F8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FEB8" w14:textId="3697F07B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Entraînements du rotor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A113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33A4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D6F8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D15E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E4DA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F5157A" w14:paraId="2895A31F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E5021" w14:textId="7DF17838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63A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AECC" w14:textId="339DFEDF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Entraînements du rotor — Surveillance et indicateurs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936A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120A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DCE1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7603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157F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CC2BFC" w14:paraId="61947A9D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B55F4" w14:textId="4F4774AC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64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32AD" w14:textId="0353C527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Rotor de queue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0A29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CCA4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9242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D048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3FFB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F5157A" w14:paraId="17EC09F8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8E12C" w14:textId="3FBF146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64A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4AA0" w14:textId="207E85D8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Rotor de queue — Surveillance et indicateurs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967F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4CB8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0CBB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2C43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E75F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F5157A" w14:paraId="03CB4D3F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52197" w14:textId="30E17275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65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8E66" w14:textId="53F0B4D1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Entraînement du rotor de queue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B24C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063F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634B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2E3C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5C2E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F5157A" w14:paraId="06DF5C45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45F07" w14:textId="5455863F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65A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E71" w14:textId="700C144C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Entraînement du rotor de queue — Surveillance et indicateurs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F927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40C9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1CE9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F1D6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5463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CC2BFC" w14:paraId="785CBA7E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FAD24" w14:textId="1A7399A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66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2BFF" w14:textId="5FDA60D3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Pales repliables/pylône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C175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8DF4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AB6D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29A6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8FDC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F5157A" w14:paraId="10C84BAA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5D589" w14:textId="57C1719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67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C768" w14:textId="332FA01F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Commande de vol du rotor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A411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FE5D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F5A0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CBAD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8071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F5157A" w14:paraId="7D805488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F9A4A" w14:textId="61B21651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53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ED10" w14:textId="430C22E4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Structure de la cellule (hélicoptère)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531A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19E9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D717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3FDC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9EBC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F5157A" w14:paraId="45C1CE6D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6DCB6" w14:textId="0269CEF0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25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2356" w14:textId="30348A68" w:rsidR="001A6B5D" w:rsidRPr="00CC2BFC" w:rsidRDefault="001A6B5D" w:rsidP="001A6B5D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Équipements de flottaison de secours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5F66" w14:textId="77777777" w:rsidR="001A6B5D" w:rsidRPr="00CC2BFC" w:rsidRDefault="001A6B5D" w:rsidP="001A6B5D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BEFE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08B1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2FDC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08A7" w14:textId="77777777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A6B5D" w:rsidRPr="00CC2BFC" w14:paraId="401BCFED" w14:textId="77777777" w:rsidTr="007D728F">
        <w:trPr>
          <w:trHeight w:val="340"/>
          <w:tblHeader/>
        </w:trPr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3F932" w14:textId="354C4C45" w:rsidR="001A6B5D" w:rsidRPr="00CC2BFC" w:rsidRDefault="001A6B5D" w:rsidP="001A6B5D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Structures des cellules</w:t>
            </w:r>
          </w:p>
        </w:tc>
      </w:tr>
      <w:tr w:rsidR="005566D5" w:rsidRPr="00F5157A" w14:paraId="609E4799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1E0C9" w14:textId="57BF15BE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51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429B" w14:textId="7EDBCD44" w:rsidR="005566D5" w:rsidRPr="00CC2BFC" w:rsidRDefault="005566D5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Pratiques courantes et structures</w:t>
            </w:r>
            <w:r w:rsidR="00B073A3">
              <w:rPr>
                <w:bCs/>
                <w:sz w:val="18"/>
                <w:lang w:val="fr-FR" w:eastAsia="fr-FR"/>
              </w:rPr>
              <w:t xml:space="preserve"> </w:t>
            </w:r>
            <w:r w:rsidR="00B073A3" w:rsidRPr="00B073A3">
              <w:rPr>
                <w:bCs/>
                <w:sz w:val="18"/>
                <w:lang w:val="fr-FR" w:eastAsia="fr-FR"/>
              </w:rPr>
              <w:t>(classification,</w:t>
            </w:r>
            <w:r w:rsidR="00B073A3">
              <w:rPr>
                <w:bCs/>
                <w:sz w:val="18"/>
                <w:lang w:val="fr-FR" w:eastAsia="fr-FR"/>
              </w:rPr>
              <w:t xml:space="preserve"> </w:t>
            </w:r>
            <w:r w:rsidR="00B073A3" w:rsidRPr="00B073A3">
              <w:rPr>
                <w:bCs/>
                <w:sz w:val="18"/>
                <w:lang w:val="fr-FR" w:eastAsia="fr-FR"/>
              </w:rPr>
              <w:t>évaluation et réparation</w:t>
            </w:r>
            <w:r w:rsidR="00B073A3">
              <w:rPr>
                <w:bCs/>
                <w:sz w:val="18"/>
                <w:lang w:val="fr-FR" w:eastAsia="fr-FR"/>
              </w:rPr>
              <w:t xml:space="preserve"> </w:t>
            </w:r>
            <w:r w:rsidR="00B073A3" w:rsidRPr="00B073A3">
              <w:rPr>
                <w:bCs/>
                <w:sz w:val="18"/>
                <w:lang w:val="fr-FR" w:eastAsia="fr-FR"/>
              </w:rPr>
              <w:t>des dommages)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0800" w14:textId="77777777" w:rsidR="005566D5" w:rsidRPr="00CC2BFC" w:rsidRDefault="005566D5" w:rsidP="005566D5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E415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CBAC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81B7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99C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5566D5" w:rsidRPr="00CC2BFC" w14:paraId="74856CBB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D9139" w14:textId="3DB45928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52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0CF9" w14:textId="4ACD2640" w:rsidR="005566D5" w:rsidRPr="00CC2BFC" w:rsidRDefault="005566D5" w:rsidP="005566D5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Portes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A16C" w14:textId="77777777" w:rsidR="005566D5" w:rsidRPr="00CC2BFC" w:rsidRDefault="005566D5" w:rsidP="005566D5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7489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B6D5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0E61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629A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5566D5" w:rsidRPr="00CC2BFC" w14:paraId="0C8C74FA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94A61" w14:textId="3B415378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53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3C3D" w14:textId="542C03DA" w:rsidR="005566D5" w:rsidRPr="00CC2BFC" w:rsidRDefault="005566D5" w:rsidP="005566D5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Fuselage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B133" w14:textId="77777777" w:rsidR="005566D5" w:rsidRPr="00CC2BFC" w:rsidRDefault="005566D5" w:rsidP="005566D5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BE7B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3D11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7A7C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C190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5566D5" w:rsidRPr="00CC2BFC" w14:paraId="55FF5BAA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04F20" w14:textId="379C9332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54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29DD" w14:textId="0CC7A635" w:rsidR="005566D5" w:rsidRPr="00CC2BFC" w:rsidRDefault="005566D5" w:rsidP="005566D5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Nacelles/pylônes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AF59" w14:textId="77777777" w:rsidR="005566D5" w:rsidRPr="00CC2BFC" w:rsidRDefault="005566D5" w:rsidP="005566D5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9550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0FCD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2156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AF71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5566D5" w:rsidRPr="00CC2BFC" w14:paraId="3E59546A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C6BE3" w14:textId="623FE5D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55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C938" w14:textId="486157D9" w:rsidR="005566D5" w:rsidRPr="00CC2BFC" w:rsidRDefault="005566D5" w:rsidP="005566D5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Stabilisateurs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3671" w14:textId="77777777" w:rsidR="005566D5" w:rsidRPr="00CC2BFC" w:rsidRDefault="005566D5" w:rsidP="005566D5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89BB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AE5E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010D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0C57" w14:textId="77777777" w:rsidR="005566D5" w:rsidRPr="00CC2BFC" w:rsidRDefault="005566D5" w:rsidP="005566D5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672F966A" w14:textId="77777777" w:rsidR="005566D5" w:rsidRPr="00B073A3" w:rsidRDefault="000C2A25">
      <w:pPr>
        <w:autoSpaceDE/>
        <w:autoSpaceDN/>
        <w:adjustRightInd/>
        <w:rPr>
          <w:bCs/>
          <w:sz w:val="8"/>
          <w:szCs w:val="4"/>
          <w:lang w:val="fr-FR"/>
        </w:rPr>
      </w:pPr>
      <w:r w:rsidRPr="000C2A25">
        <w:rPr>
          <w:bCs/>
          <w:sz w:val="24"/>
          <w:lang w:val="fr-FR"/>
        </w:rPr>
        <w:br w:type="page"/>
      </w:r>
    </w:p>
    <w:tbl>
      <w:tblPr>
        <w:tblW w:w="104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116"/>
        <w:gridCol w:w="853"/>
        <w:gridCol w:w="850"/>
        <w:gridCol w:w="993"/>
        <w:gridCol w:w="1559"/>
        <w:gridCol w:w="2097"/>
      </w:tblGrid>
      <w:tr w:rsidR="005566D5" w:rsidRPr="00CC2BFC" w14:paraId="08419181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7AA4CA2" w14:textId="77777777" w:rsidR="005566D5" w:rsidRPr="00CC2BFC" w:rsidRDefault="005566D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lastRenderedPageBreak/>
              <w:t>Chapitre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4A9A73" w14:textId="77777777" w:rsidR="005566D5" w:rsidRPr="00CC2BFC" w:rsidRDefault="005566D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Dénomination ATA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13FF14" w14:textId="77777777" w:rsidR="005566D5" w:rsidRPr="00CC2BFC" w:rsidRDefault="005566D5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CC2BFC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2D58D1" w14:textId="77777777" w:rsidR="005566D5" w:rsidRPr="00CC2BFC" w:rsidRDefault="005566D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Durée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B50665" w14:textId="77777777" w:rsidR="005566D5" w:rsidRPr="00CC2BFC" w:rsidRDefault="005566D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C31A92" w14:textId="77777777" w:rsidR="005566D5" w:rsidRPr="00CC2BFC" w:rsidRDefault="005566D5" w:rsidP="00725E9E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Moyens</w:t>
            </w:r>
          </w:p>
          <w:p w14:paraId="66DF47A0" w14:textId="77777777" w:rsidR="005566D5" w:rsidRPr="00CC2BFC" w:rsidRDefault="005566D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de formation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CBB73E" w14:textId="77777777" w:rsidR="005566D5" w:rsidRPr="00CC2BFC" w:rsidRDefault="005566D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Commentaires</w:t>
            </w:r>
          </w:p>
        </w:tc>
      </w:tr>
      <w:tr w:rsidR="00B073A3" w:rsidRPr="00CC2BFC" w14:paraId="4056CDE4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50421" w14:textId="6B83B296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56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259B" w14:textId="36671D94" w:rsidR="00B073A3" w:rsidRPr="005566D5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Hublots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66F5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6898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73C6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43A1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4303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26CDF34F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39100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5566D5">
              <w:rPr>
                <w:bCs/>
                <w:sz w:val="18"/>
                <w:lang w:val="fr-FR" w:eastAsia="fr-FR"/>
              </w:rPr>
              <w:t>57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8EA1" w14:textId="77777777" w:rsidR="00B073A3" w:rsidRPr="005566D5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5566D5">
              <w:rPr>
                <w:bCs/>
                <w:sz w:val="18"/>
                <w:lang w:val="fr-FR" w:eastAsia="fr-FR"/>
              </w:rPr>
              <w:t>Voilure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AA53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2B50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6AE3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639B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DC51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F5157A" w14:paraId="27A0211A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BD60C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549C" w14:textId="4C7A18EA" w:rsidR="00B073A3" w:rsidRPr="005566D5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5566D5">
              <w:rPr>
                <w:bCs/>
                <w:sz w:val="18"/>
                <w:lang w:val="fr-FR" w:eastAsia="fr-FR"/>
              </w:rPr>
              <w:t>Systèmes d’identification de zone et de station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E51A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D6A9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DE6C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A496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CFAE" w14:textId="77777777" w:rsidR="00B073A3" w:rsidRPr="005566D5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C1C8D56" w14:textId="77777777" w:rsidTr="005150A8">
        <w:trPr>
          <w:trHeight w:val="340"/>
          <w:tblHeader/>
        </w:trPr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11C6E" w14:textId="3AC9628B" w:rsidR="00B073A3" w:rsidRPr="005566D5" w:rsidRDefault="00B073A3" w:rsidP="00397C92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Systèmes des cellules</w:t>
            </w:r>
          </w:p>
        </w:tc>
      </w:tr>
      <w:tr w:rsidR="00B073A3" w:rsidRPr="00CC2BFC" w14:paraId="34458964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5135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B8FD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Conditionnement d’air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8738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49D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409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C6EC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335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D03A09F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493A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21A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1F3A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Alimentation d’air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C391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872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28E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0D2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100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FD753A8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5DEB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21B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C135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Pressurisation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DBBB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67B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3FC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D29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A26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F5157A" w14:paraId="091104C3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1591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21C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2B0F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Dispositifs de sécurité et d’alarme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DEE0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34F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5EF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F9E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05E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0CEB657F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0717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177B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Vol automatique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282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037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995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858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CED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65642D2B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181B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303C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Communications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624F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5BE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43E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CBB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993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5ACC278B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5C86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24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D676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Génération électrique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570B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035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BE0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BB3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921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3387A027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FD2B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25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887F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Équipements et aménagements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52D2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FE3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034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F56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8F7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F5157A" w14:paraId="2B3FCE42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7C7A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25A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BA3F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Equipements électroniques, y compris équipements de secours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D589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A9A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776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C7C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952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15130B67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8877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26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3FF1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Protection contre le feu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A904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B53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437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357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1A4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78F6FA3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9357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27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E1B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Commandes de vol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3024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922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70B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8C8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B01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F5157A" w14:paraId="7F423BCB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ABCE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27A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80A0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Fonctionnement des systèmes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CC2BFC">
              <w:rPr>
                <w:bCs/>
                <w:sz w:val="18"/>
                <w:lang w:val="fr-FR" w:eastAsia="fr-FR"/>
              </w:rPr>
              <w:t>: électrique/commandes de vol électriques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2F07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DC2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E8B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637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7B6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0688F13D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CDF3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28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4694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Systèmes de carburant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706F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35E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C83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E18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0CA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F5157A" w14:paraId="5289F2BF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B60F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28A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B939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Systèmes de carburant — Surveillance et indicateurs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A336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30D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D3C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E55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EE7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5AF04FC8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2723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29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5FE0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Génération hydraulique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018B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244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E8D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AEF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F7C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F5157A" w14:paraId="15308311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1A37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29A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F715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Génération hydraulique — Surveillance et indicateurs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94DB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603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E7F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5A2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7F6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F5157A" w14:paraId="33225CC0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09AB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0C11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Protection contre le givrage et la pluie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C5FC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3E4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C23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C06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E68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3B2BB1CB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D02D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20A8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Systèmes indicateurs/d’enregistrements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BC3A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C5D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17C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FFC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07E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355A778E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0870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31A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AA15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Systèmes d’instrumentation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AF7C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094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C65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924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A11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4ED381C8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9480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B671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Train d’atterrissage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1533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FAA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AA3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E54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C51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F5157A" w14:paraId="1D98CF64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6B69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32A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8086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Train d’atterrissage — Surveillance et indicateurs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6633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A45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9A6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85B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AA6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0ACB5078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8FBF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9F0F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Éclairages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B1E2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DDC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06D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064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C24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34FD8A5A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AD40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34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C300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Navigation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AD64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BFB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19B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3E7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7C4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52083FEB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1762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35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F595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Oxygène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1916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578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BD8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6B3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C76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A3534D4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8F15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36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5235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Pneumatique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716E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48F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70C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C48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3BA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3BD36577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8ADF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36A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B305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Pneumatique — Surveillance et indicateurs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90B2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DA3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9E1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E3B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DE4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24122099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857C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37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5290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Dépression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B26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657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997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268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F50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6C1FE390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9635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38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32E3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Eau/déchets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2693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B5C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C41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A6C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2D6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365725F9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9F8C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41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0FF5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Lest d’eau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1B24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3EE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AD8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5DD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479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54688B17" w14:textId="7BD8C978" w:rsidR="000C2A25" w:rsidRPr="005566D5" w:rsidRDefault="005566D5">
      <w:pPr>
        <w:autoSpaceDE/>
        <w:autoSpaceDN/>
        <w:adjustRightInd/>
        <w:rPr>
          <w:bCs/>
          <w:sz w:val="12"/>
          <w:szCs w:val="8"/>
          <w:lang w:val="fr-FR"/>
        </w:rPr>
      </w:pPr>
      <w:r>
        <w:rPr>
          <w:bCs/>
          <w:sz w:val="24"/>
          <w:lang w:val="fr-FR"/>
        </w:rPr>
        <w:br w:type="page"/>
      </w:r>
    </w:p>
    <w:tbl>
      <w:tblPr>
        <w:tblW w:w="104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116"/>
        <w:gridCol w:w="853"/>
        <w:gridCol w:w="850"/>
        <w:gridCol w:w="993"/>
        <w:gridCol w:w="1559"/>
        <w:gridCol w:w="2097"/>
      </w:tblGrid>
      <w:tr w:rsidR="000C2A25" w:rsidRPr="00CC2BFC" w14:paraId="136AC9ED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8918024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lastRenderedPageBreak/>
              <w:t>Chapitre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EDE429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Dénomination ATA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56AEC5" w14:textId="77777777" w:rsidR="000C2A25" w:rsidRPr="00CC2BFC" w:rsidRDefault="000C2A25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CC2BFC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7B860C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Durée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ED24E6D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517A428" w14:textId="77777777" w:rsidR="000C2A25" w:rsidRPr="00CC2BFC" w:rsidRDefault="000C2A25" w:rsidP="00725E9E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Moyens</w:t>
            </w:r>
          </w:p>
          <w:p w14:paraId="37017656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de formation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E2598FC" w14:textId="77777777" w:rsidR="000C2A25" w:rsidRPr="00CC2BFC" w:rsidRDefault="000C2A25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Commentaires</w:t>
            </w:r>
          </w:p>
        </w:tc>
      </w:tr>
      <w:tr w:rsidR="00B073A3" w:rsidRPr="00CC2BFC" w14:paraId="396D6F01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7FD42" w14:textId="31A1508C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42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A4F2" w14:textId="149BD903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Avionique modulaire intégrée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ABD6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F50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ED0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BC8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5DD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4A53E1C5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4164B" w14:textId="3AAC35FE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44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0A98" w14:textId="7BA01B00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Systèmes de cabine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50C5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707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F8A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980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0B7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F5157A" w14:paraId="31717CFC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920F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45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EB90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Système de maintenance embarqué (ou couvert par le module 31)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DDDC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262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68D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665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B83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6A17F29A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4A94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46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2CC5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Systèmes d’information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38B7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925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962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36B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42C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4E132C36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2EDE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47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058A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Système de production d’azote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646F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E65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86A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6F7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D87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325F033C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3EBB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50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E62D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proofErr w:type="spellStart"/>
            <w:r w:rsidRPr="00CC2BFC">
              <w:rPr>
                <w:bCs/>
                <w:sz w:val="18"/>
                <w:lang w:val="fr-FR" w:eastAsia="fr-FR"/>
              </w:rPr>
              <w:t>Soute</w:t>
            </w:r>
            <w:proofErr w:type="spellEnd"/>
            <w:r w:rsidRPr="00CC2BFC">
              <w:rPr>
                <w:bCs/>
                <w:sz w:val="18"/>
                <w:lang w:val="fr-FR" w:eastAsia="fr-FR"/>
              </w:rPr>
              <w:t xml:space="preserve"> et compartiment accessoires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3660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B52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50F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265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839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1C80FC8B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BE44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55/57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06BC" w14:textId="08DFE1EB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Gouvernes (toutes)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2CF3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17C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162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814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5F2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1DB77F18" w14:textId="77777777" w:rsidTr="00D851F0">
        <w:trPr>
          <w:trHeight w:val="340"/>
          <w:tblHeader/>
        </w:trPr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84A4" w14:textId="07C0F980" w:rsidR="00B073A3" w:rsidRPr="00CC2BFC" w:rsidRDefault="00B073A3" w:rsidP="00397C92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Moteur à turbine</w:t>
            </w:r>
          </w:p>
        </w:tc>
      </w:tr>
      <w:tr w:rsidR="00B073A3" w:rsidRPr="00CC2BFC" w14:paraId="21723A4D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5270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2848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Pratiques courantes — Moteurs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209C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BAF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7BB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B0C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F2C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F5157A" w14:paraId="26AC7638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36CA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70A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CE02" w14:textId="3D6E2E40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Disposition de construction et fonctionnement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(admission d’installation,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compresseurs, section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combustion, section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turbine, paliers et joints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d’étanchéité, systèmes de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lubrification)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2686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AD00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6A5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4DE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46E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24169DA6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01BC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70B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A964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Performances du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4F53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EF8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053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41F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381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3F4EBC26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AA8F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0140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Motorisation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BA16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9C8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E71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93E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310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F5157A" w14:paraId="41DC47D6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4D92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2407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Turboréacteur/turbopropulseur/soufflante carénée/soufflante non carénée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43E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9DE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92C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15E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A2C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3DD87A94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CBD6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D807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Carburant moteur et contrôle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8CEA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B6F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DFE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316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3AE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2DF71DA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3497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75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5CCA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Air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6814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B80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F2F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6C7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11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1A771D8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FBFB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76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621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Commandes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0C1D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AED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728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50E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AB4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299CD72B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76E5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78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0980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Échappement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6F48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F9B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E1A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A22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8DE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61524C7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74BB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79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5CB6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Huile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728F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9F0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547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18C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3EB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1ABE785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0D8A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80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9FE3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Démarrage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838F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D25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9E0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2DC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E21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292DD3D4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DBE9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82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A36A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Injections d’eau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08A0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CA4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CBB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7DE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B62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64900D5F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447C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83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70DF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Boîtiers d’entraînement des accessoires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D5FC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D62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531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405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4EA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1B4F99D2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BDA9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84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7865" w14:textId="77777777" w:rsidR="00B073A3" w:rsidRPr="000C2A25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Augmentation de la propulsion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949B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D6F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FD8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B27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211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072D83" w14:paraId="32918842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CC9C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73A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E15B" w14:textId="6B11BDB9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Systèmes FADEC (</w:t>
            </w:r>
            <w:r w:rsidR="006A4F34" w:rsidRPr="0020548C">
              <w:rPr>
                <w:bCs/>
                <w:sz w:val="18"/>
                <w:lang w:val="fr-FR" w:eastAsia="fr-FR"/>
              </w:rPr>
              <w:t>Système numérique de régulation du moteur</w:t>
            </w:r>
            <w:r>
              <w:rPr>
                <w:bCs/>
                <w:sz w:val="18"/>
                <w:lang w:val="fr-FR" w:eastAsia="fr-FR"/>
              </w:rPr>
              <w:t>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3DA5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B7C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7EF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B73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2DE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1406ECB0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5176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74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AD6D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Allumage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1FF7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19D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9E5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F5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BC3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13F078F3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2CE9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77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489B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Circuits de signalisation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1C4E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A67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092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F22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7E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072D83" w14:paraId="7345DC44" w14:textId="77777777" w:rsidTr="005566D5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CC65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49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C235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Groupes auxiliaires de bord (APU)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283F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CD2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504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833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C37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FC7BBE1" w14:textId="77777777" w:rsidTr="00773580">
        <w:trPr>
          <w:trHeight w:val="340"/>
          <w:tblHeader/>
        </w:trPr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385FA" w14:textId="26909208" w:rsidR="00B073A3" w:rsidRPr="00CC2BFC" w:rsidRDefault="00B073A3" w:rsidP="00397C92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Moteur à piston</w:t>
            </w:r>
          </w:p>
        </w:tc>
      </w:tr>
      <w:tr w:rsidR="00B073A3" w:rsidRPr="00CC2BFC" w14:paraId="070265DD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DE4C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2039" w14:textId="7777777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Pratiques courantes — Moteurs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0F90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CD8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48B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C02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043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7F93310A" w14:textId="4A05F446" w:rsidR="000C2A25" w:rsidRPr="00B073A3" w:rsidRDefault="000C2A25">
      <w:pPr>
        <w:autoSpaceDE/>
        <w:autoSpaceDN/>
        <w:adjustRightInd/>
        <w:rPr>
          <w:bCs/>
          <w:sz w:val="6"/>
          <w:szCs w:val="2"/>
          <w:lang w:val="fr-FR"/>
        </w:rPr>
      </w:pPr>
      <w:r>
        <w:rPr>
          <w:bCs/>
          <w:sz w:val="24"/>
          <w:lang w:val="fr-FR"/>
        </w:rPr>
        <w:br w:type="page"/>
      </w:r>
    </w:p>
    <w:tbl>
      <w:tblPr>
        <w:tblW w:w="104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116"/>
        <w:gridCol w:w="853"/>
        <w:gridCol w:w="850"/>
        <w:gridCol w:w="993"/>
        <w:gridCol w:w="1559"/>
        <w:gridCol w:w="2097"/>
      </w:tblGrid>
      <w:tr w:rsidR="00816E84" w:rsidRPr="00816E84" w14:paraId="787F2985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9332D4D" w14:textId="4F57D410" w:rsidR="00816E84" w:rsidRPr="00CC2BFC" w:rsidRDefault="00816E84" w:rsidP="00816E84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lastRenderedPageBreak/>
              <w:t>Chapitre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B5DD20E" w14:textId="776F515C" w:rsidR="00816E84" w:rsidRPr="00CC2BFC" w:rsidRDefault="00816E84" w:rsidP="00816E84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Dénomination ATA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501D9A" w14:textId="049137AD" w:rsidR="00816E84" w:rsidRPr="00CC2BFC" w:rsidRDefault="00816E84" w:rsidP="00816E84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CC2BFC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18C97D5" w14:textId="5211A80F" w:rsidR="00816E84" w:rsidRPr="00CC2BFC" w:rsidRDefault="00816E84" w:rsidP="00816E84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Durée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9A975A8" w14:textId="0A693AD8" w:rsidR="00816E84" w:rsidRPr="00CC2BFC" w:rsidRDefault="00816E84" w:rsidP="00816E84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031975" w14:textId="77777777" w:rsidR="00816E84" w:rsidRPr="00CC2BFC" w:rsidRDefault="00816E84" w:rsidP="00816E84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Moyens</w:t>
            </w:r>
          </w:p>
          <w:p w14:paraId="55139F79" w14:textId="4BF45EB1" w:rsidR="00816E84" w:rsidRPr="00CC2BFC" w:rsidRDefault="00816E84" w:rsidP="00816E84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de formation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D9BEF2" w14:textId="78E18730" w:rsidR="00816E84" w:rsidRPr="00CC2BFC" w:rsidRDefault="00816E84" w:rsidP="00816E84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Commentaires</w:t>
            </w:r>
          </w:p>
        </w:tc>
      </w:tr>
      <w:tr w:rsidR="00B073A3" w:rsidRPr="00072D83" w14:paraId="11201821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CF130" w14:textId="4B16309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70A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9C79" w14:textId="2D52E9A6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Disposition de construction et fonctionnement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(installation,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carburateurs, systèmes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d’injection de carburant,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induction, systèmes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d’admission,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d’échappement et de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refroidissement,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suralimentation/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proofErr w:type="spellStart"/>
            <w:r w:rsidRPr="00B073A3">
              <w:rPr>
                <w:bCs/>
                <w:sz w:val="18"/>
                <w:lang w:val="fr-FR" w:eastAsia="fr-FR"/>
              </w:rPr>
              <w:t>turbocompression</w:t>
            </w:r>
            <w:proofErr w:type="spellEnd"/>
            <w:r w:rsidRPr="00B073A3">
              <w:rPr>
                <w:bCs/>
                <w:sz w:val="18"/>
                <w:lang w:val="fr-FR" w:eastAsia="fr-FR"/>
              </w:rPr>
              <w:t>,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systèmes de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B073A3">
              <w:rPr>
                <w:bCs/>
                <w:sz w:val="18"/>
                <w:lang w:val="fr-FR" w:eastAsia="fr-FR"/>
              </w:rPr>
              <w:t>lubrification)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A639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B18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385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4E5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CC8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333169" w14:paraId="6E032587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A206C" w14:textId="6F22387B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70B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8F26" w14:textId="0EDDC70A" w:rsidR="00B073A3" w:rsidRPr="000C2A25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Performances du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7C53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359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FAD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E68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020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333169" w14:paraId="19230F7C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3A764" w14:textId="6D2983F3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AF9F" w14:textId="6CB7FFC1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Motorisation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5030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0AC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E0E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62A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4F6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0D0230F5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39B77" w14:textId="3A86D856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DB9B" w14:textId="62263994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Carburant moteur et contrôle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85B4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0D4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24A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FBA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2AB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04DC6A32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CDA42" w14:textId="2F6F4FF4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76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D2BE" w14:textId="5C5B008E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Commandes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A8C7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A78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63B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981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6E0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333169" w14:paraId="267ADE19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2B25E" w14:textId="354E1854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79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8E74" w14:textId="100822BD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Huile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A480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8A5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A65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429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D06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87FB0E6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73C39" w14:textId="2329666F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80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3A0F" w14:textId="064B658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Démarrage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4C1B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8EF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37F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86C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37F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5EA20A03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26908" w14:textId="22D69388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81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2CF3" w14:textId="7557554F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Turbines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4656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25D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5F5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ED0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8CD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288D47E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6F800" w14:textId="3A9E0CA0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82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C27C" w14:textId="5C5725FF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Injections d’eau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E883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BEC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ECA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8F0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904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333169" w14:paraId="675429E2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CDF89" w14:textId="1659999B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83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44B0" w14:textId="06668D5A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Boîtiers d’entraînement des accessoires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FD6F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81F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9C5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B2B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BD2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61E2D83A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7A855" w14:textId="27497875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84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8791" w14:textId="489EF446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Augmentation de la propulsion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927B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332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468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F5E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436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072D83" w14:paraId="05338CCD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E1531" w14:textId="150DFE1E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73A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D6C3" w14:textId="1051301B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Systèmes FADEC (</w:t>
            </w:r>
            <w:r w:rsidR="006A4F34" w:rsidRPr="0020548C">
              <w:rPr>
                <w:bCs/>
                <w:sz w:val="18"/>
                <w:lang w:val="fr-FR" w:eastAsia="fr-FR"/>
              </w:rPr>
              <w:t>Système numérique de régulation du moteur</w:t>
            </w:r>
            <w:r>
              <w:rPr>
                <w:bCs/>
                <w:sz w:val="18"/>
                <w:lang w:val="fr-FR" w:eastAsia="fr-FR"/>
              </w:rPr>
              <w:t>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C822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C3A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B3F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87F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A69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333169" w14:paraId="7F3DBFAE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D4794" w14:textId="603F7EE5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74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B319" w14:textId="7EF3F3A6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Allumage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6E5C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77F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BA7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7D1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4FE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089B5E24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F7EF4" w14:textId="6FD72D0D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77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4383" w14:textId="2CE82E68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Circuits de signalisation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CF95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5C8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436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600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64A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333169" w14:paraId="4BD9B87C" w14:textId="77777777" w:rsidTr="00447318">
        <w:trPr>
          <w:trHeight w:val="340"/>
          <w:tblHeader/>
        </w:trPr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7ECF0" w14:textId="53FF5F7B" w:rsidR="00B073A3" w:rsidRPr="00CC2BFC" w:rsidRDefault="00397C92" w:rsidP="0020548C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Motorisation électrique</w:t>
            </w:r>
          </w:p>
        </w:tc>
      </w:tr>
      <w:tr w:rsidR="00B073A3" w:rsidRPr="00333169" w14:paraId="1F9E334E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74C47" w14:textId="67E6167A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3AD4" w14:textId="4CED24A3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Moteurs électriques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9462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445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E95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BAD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1E4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072D83" w14:paraId="5863C550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30317" w14:textId="733C1511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5555" w14:textId="40A36B17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Pile à combustible et systèmes connexes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7EC2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D35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461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C55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088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333169" w14:paraId="7B110D97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581FB" w14:textId="402B1475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2D96" w14:textId="58501E15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Batteries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9E32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C1A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D7B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BD4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138F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072D83" w14:paraId="632D0975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36658" w14:textId="124C3AE5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2DFD" w14:textId="149EE579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Systèmes auxiliaires de la motorisation électrique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0B96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810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26B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ECC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C9D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1A6B5D" w14:paraId="310A5EFF" w14:textId="77777777" w:rsidTr="00B073A3">
        <w:trPr>
          <w:trHeight w:val="340"/>
          <w:tblHeader/>
        </w:trPr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9CE41" w14:textId="58E4A3FD" w:rsidR="00B073A3" w:rsidRPr="00CC2BFC" w:rsidRDefault="00B073A3" w:rsidP="00397C92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Cs/>
                <w:sz w:val="18"/>
                <w:lang w:val="fr-FR" w:eastAsia="fr-FR"/>
              </w:rPr>
              <w:t>Hélices</w:t>
            </w:r>
          </w:p>
        </w:tc>
      </w:tr>
      <w:tr w:rsidR="00B073A3" w:rsidRPr="00CC2BFC" w14:paraId="02E4DEF5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0AADD" w14:textId="22137D42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60A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C690" w14:textId="60B91AC0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Pratiques courantes — 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59D3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F9D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FF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A9F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912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3FEBACAC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A1E6B" w14:textId="3844266B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B84E" w14:textId="2982BB94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Hélices/propulsion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531C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640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B741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359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E12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333169" w14:paraId="7383CC07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C271D" w14:textId="1762D50A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61A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5B34" w14:textId="4593A3EB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Construction de l’hélice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A14D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BE6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F89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C47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327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072D83" w14:paraId="693B47EC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72FB7" w14:textId="4C044C8E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61B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4D08" w14:textId="5BF9C9C9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Commande de pas de l’hélice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05AC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6230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A8F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402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014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333169" w14:paraId="5F904B2E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307BF" w14:textId="18BF1AEF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61C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EA28" w14:textId="7679006A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Synchronisation de l’hélice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A3C0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BE77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A5A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1FD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CC8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333169" w14:paraId="632FAF7C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11261" w14:textId="1B11C830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61D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F7F1" w14:textId="14399FA6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Contrôle électronique de l’hélice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B72F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6FB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EA6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E49A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E5D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072D83" w14:paraId="51DC937E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C0E1A" w14:textId="01AE5E5A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61E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BE0E" w14:textId="19665B45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Protection de l’hélice contre le givrage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0B49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AE16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4F2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01E9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009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CC2BFC" w14:paraId="73A219CD" w14:textId="77777777" w:rsidTr="00816E84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3178B" w14:textId="06C81EDE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61F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FDCB" w14:textId="4654E8FD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  <w:r w:rsidRPr="00CC2BFC">
              <w:rPr>
                <w:bCs/>
                <w:sz w:val="18"/>
                <w:lang w:val="fr-FR" w:eastAsia="fr-FR"/>
              </w:rPr>
              <w:t>Entretien de l’hélice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4DD5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AC3C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5B0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F91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821B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44474B4C" w14:textId="77777777" w:rsidR="00F55F7C" w:rsidRPr="00B073A3" w:rsidRDefault="00F55F7C">
      <w:pPr>
        <w:autoSpaceDE/>
        <w:autoSpaceDN/>
        <w:adjustRightInd/>
        <w:rPr>
          <w:lang w:val="fr-FR"/>
        </w:rPr>
      </w:pPr>
      <w:r w:rsidRPr="00B073A3">
        <w:rPr>
          <w:lang w:val="fr-FR"/>
        </w:rPr>
        <w:br w:type="page"/>
      </w:r>
    </w:p>
    <w:tbl>
      <w:tblPr>
        <w:tblW w:w="104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116"/>
        <w:gridCol w:w="853"/>
        <w:gridCol w:w="850"/>
        <w:gridCol w:w="993"/>
        <w:gridCol w:w="1559"/>
        <w:gridCol w:w="2097"/>
      </w:tblGrid>
      <w:tr w:rsidR="00F55F7C" w:rsidRPr="00CC2BFC" w14:paraId="6CE29CCA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8903CA7" w14:textId="77777777" w:rsidR="00F55F7C" w:rsidRPr="00CC2BFC" w:rsidRDefault="00F55F7C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lastRenderedPageBreak/>
              <w:t>Chapitre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7384A4" w14:textId="77777777" w:rsidR="00F55F7C" w:rsidRPr="00CC2BFC" w:rsidRDefault="00F55F7C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Dénomination ATA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AB48DB4" w14:textId="77777777" w:rsidR="00F55F7C" w:rsidRPr="00CC2BFC" w:rsidRDefault="00F55F7C" w:rsidP="00725E9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CC2BFC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BACEB44" w14:textId="77777777" w:rsidR="00F55F7C" w:rsidRPr="00CC2BFC" w:rsidRDefault="00F55F7C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Durée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3CA3E02" w14:textId="77777777" w:rsidR="00F55F7C" w:rsidRPr="00CC2BFC" w:rsidRDefault="00F55F7C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B9B64F" w14:textId="77777777" w:rsidR="00F55F7C" w:rsidRPr="00CC2BFC" w:rsidRDefault="00F55F7C" w:rsidP="00725E9E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Moyens</w:t>
            </w:r>
          </w:p>
          <w:p w14:paraId="3F93B789" w14:textId="77777777" w:rsidR="00F55F7C" w:rsidRPr="00CC2BFC" w:rsidRDefault="00F55F7C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de formation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F4DD83" w14:textId="77777777" w:rsidR="00F55F7C" w:rsidRPr="00CC2BFC" w:rsidRDefault="00F55F7C" w:rsidP="00725E9E">
            <w:pPr>
              <w:jc w:val="center"/>
              <w:rPr>
                <w:bCs/>
                <w:sz w:val="18"/>
                <w:lang w:val="fr-FR" w:eastAsia="fr-FR"/>
              </w:rPr>
            </w:pPr>
            <w:r w:rsidRPr="00CC2BFC">
              <w:rPr>
                <w:b/>
                <w:bCs/>
                <w:sz w:val="18"/>
                <w:lang w:val="fr-FR" w:eastAsia="fr-FR"/>
              </w:rPr>
              <w:t>Commentaires</w:t>
            </w:r>
          </w:p>
        </w:tc>
      </w:tr>
      <w:tr w:rsidR="00B073A3" w:rsidRPr="00072D83" w14:paraId="2356324E" w14:textId="77777777" w:rsidTr="00397C92">
        <w:trPr>
          <w:trHeight w:val="340"/>
          <w:tblHeader/>
        </w:trPr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6B338" w14:textId="239A1A0D" w:rsidR="00B073A3" w:rsidRPr="00397C92" w:rsidRDefault="00B073A3" w:rsidP="00397C92">
            <w:pPr>
              <w:rPr>
                <w:bCs/>
                <w:sz w:val="18"/>
                <w:lang w:val="fr-FR" w:eastAsia="fr-FR"/>
              </w:rPr>
            </w:pPr>
            <w:r w:rsidRPr="00397C92">
              <w:rPr>
                <w:bCs/>
                <w:sz w:val="18"/>
                <w:lang w:val="fr-FR" w:eastAsia="fr-FR"/>
              </w:rPr>
              <w:t>Chapitres spéciaux concernant les avions à motorisation autre qu’à pistons/à turbine/électrique et les hélicoptères autres qu’à pistons/à turbine</w:t>
            </w:r>
          </w:p>
        </w:tc>
      </w:tr>
      <w:tr w:rsidR="00397C92" w:rsidRPr="00072D83" w14:paraId="0FCEEDE9" w14:textId="77777777" w:rsidTr="00397C92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D24CE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B9A5" w14:textId="77777777" w:rsidR="00397C92" w:rsidRPr="00397C92" w:rsidRDefault="00397C92" w:rsidP="00397C92">
            <w:pPr>
              <w:rPr>
                <w:bCs/>
                <w:sz w:val="18"/>
                <w:lang w:val="fr-FR" w:eastAsia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BB5F" w14:textId="77777777" w:rsidR="00397C92" w:rsidRPr="00397C92" w:rsidRDefault="00397C92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E97A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CF79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5336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1AEF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397C92" w:rsidRPr="00072D83" w14:paraId="089615EE" w14:textId="77777777" w:rsidTr="00397C92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9C822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7494" w14:textId="77777777" w:rsidR="00397C92" w:rsidRPr="00397C92" w:rsidRDefault="00397C92" w:rsidP="00397C92">
            <w:pPr>
              <w:rPr>
                <w:bCs/>
                <w:sz w:val="18"/>
                <w:lang w:val="fr-FR" w:eastAsia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1C66" w14:textId="77777777" w:rsidR="00397C92" w:rsidRPr="00397C92" w:rsidRDefault="00397C92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253D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40C5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AB78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F5A2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397C92" w:rsidRPr="00072D83" w14:paraId="2B9415F1" w14:textId="77777777" w:rsidTr="00397C92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40948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BD03" w14:textId="77777777" w:rsidR="00397C92" w:rsidRPr="00397C92" w:rsidRDefault="00397C92" w:rsidP="00397C92">
            <w:pPr>
              <w:rPr>
                <w:bCs/>
                <w:sz w:val="18"/>
                <w:lang w:val="fr-FR" w:eastAsia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FC39" w14:textId="77777777" w:rsidR="00397C92" w:rsidRPr="00397C92" w:rsidRDefault="00397C92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FDBC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E5C6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938D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7206" w14:textId="77777777" w:rsidR="00397C92" w:rsidRPr="00397C92" w:rsidRDefault="00397C92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072D83" w14:paraId="7DC102B4" w14:textId="77777777" w:rsidTr="0020548C">
        <w:trPr>
          <w:trHeight w:val="340"/>
          <w:tblHeader/>
        </w:trPr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A2B04" w14:textId="6F6ABE15" w:rsidR="00B073A3" w:rsidRPr="00CC2BFC" w:rsidRDefault="00B073A3" w:rsidP="0020548C">
            <w:pPr>
              <w:rPr>
                <w:bCs/>
                <w:sz w:val="18"/>
                <w:lang w:val="fr-FR" w:eastAsia="fr-FR"/>
              </w:rPr>
            </w:pPr>
            <w:bookmarkStart w:id="1" w:name="_Hlk219291054"/>
            <w:r w:rsidRPr="00F55F7C">
              <w:rPr>
                <w:bCs/>
                <w:sz w:val="18"/>
                <w:lang w:val="fr-FR" w:eastAsia="fr-FR"/>
              </w:rPr>
              <w:t>Chapitres spéciaux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F55F7C">
              <w:rPr>
                <w:bCs/>
                <w:sz w:val="18"/>
                <w:lang w:val="fr-FR" w:eastAsia="fr-FR"/>
              </w:rPr>
              <w:t>concernant les aéronefs non</w:t>
            </w:r>
            <w:r>
              <w:rPr>
                <w:bCs/>
                <w:sz w:val="18"/>
                <w:lang w:val="fr-FR" w:eastAsia="fr-FR"/>
              </w:rPr>
              <w:t xml:space="preserve"> </w:t>
            </w:r>
            <w:r w:rsidRPr="00F55F7C">
              <w:rPr>
                <w:bCs/>
                <w:sz w:val="18"/>
                <w:lang w:val="fr-FR" w:eastAsia="fr-FR"/>
              </w:rPr>
              <w:t>conventionnels</w:t>
            </w:r>
          </w:p>
        </w:tc>
      </w:tr>
      <w:tr w:rsidR="00B073A3" w:rsidRPr="00072D83" w14:paraId="500E9ADC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1B3D1" w14:textId="6DB2A6D5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3FA8" w14:textId="654D9DFC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C4B6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21D4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A63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A06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AFBD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072D83" w14:paraId="60210068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7C26A" w14:textId="0473C2F4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3AD8" w14:textId="79B734DC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3E3E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BF3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F95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D65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B9AE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B073A3" w:rsidRPr="00072D83" w14:paraId="0CCABBC9" w14:textId="77777777" w:rsidTr="00725E9E">
        <w:trPr>
          <w:trHeight w:val="34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7876" w14:textId="7DC7E69A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292D" w14:textId="680AB4D3" w:rsidR="00B073A3" w:rsidRPr="00CC2BFC" w:rsidRDefault="00B073A3" w:rsidP="00B073A3">
            <w:pPr>
              <w:rPr>
                <w:bCs/>
                <w:sz w:val="18"/>
                <w:lang w:val="fr-FR" w:eastAsia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62CF" w14:textId="77777777" w:rsidR="00B073A3" w:rsidRPr="00CC2BFC" w:rsidRDefault="00B073A3" w:rsidP="00B073A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99A2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AE33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5E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84C8" w14:textId="77777777" w:rsidR="00B073A3" w:rsidRPr="00CC2BFC" w:rsidRDefault="00B073A3" w:rsidP="00B073A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bookmarkEnd w:id="1"/>
      <w:tr w:rsidR="00B073A3" w:rsidRPr="00CC2BFC" w14:paraId="0CB7AF6A" w14:textId="77777777" w:rsidTr="00725E9E">
        <w:trPr>
          <w:trHeight w:val="340"/>
        </w:trPr>
        <w:tc>
          <w:tcPr>
            <w:tcW w:w="4962" w:type="dxa"/>
            <w:gridSpan w:val="3"/>
            <w:shd w:val="pct25" w:color="auto" w:fill="auto"/>
            <w:noWrap/>
            <w:vAlign w:val="center"/>
          </w:tcPr>
          <w:p w14:paraId="677CCBE4" w14:textId="77777777" w:rsidR="00B073A3" w:rsidRPr="00CC2BFC" w:rsidRDefault="00B073A3" w:rsidP="00B073A3">
            <w:pPr>
              <w:rPr>
                <w:b/>
                <w:bCs/>
                <w:sz w:val="16"/>
                <w:szCs w:val="16"/>
                <w:lang w:val="fr-FR" w:eastAsia="fr-FR"/>
              </w:rPr>
            </w:pPr>
            <w:r w:rsidRPr="00CC2BFC">
              <w:rPr>
                <w:b/>
                <w:bCs/>
                <w:szCs w:val="16"/>
                <w:lang w:val="fr-FR" w:eastAsia="fr-FR"/>
              </w:rPr>
              <w:t>TOTAL</w:t>
            </w:r>
          </w:p>
        </w:tc>
        <w:tc>
          <w:tcPr>
            <w:tcW w:w="850" w:type="dxa"/>
            <w:shd w:val="pct25" w:color="auto" w:fill="auto"/>
            <w:vAlign w:val="center"/>
          </w:tcPr>
          <w:p w14:paraId="39A6E636" w14:textId="77777777" w:rsidR="00B073A3" w:rsidRPr="00CC2BFC" w:rsidRDefault="00B073A3" w:rsidP="00B073A3">
            <w:pPr>
              <w:jc w:val="center"/>
              <w:rPr>
                <w:bCs/>
                <w:sz w:val="16"/>
                <w:szCs w:val="16"/>
                <w:lang w:val="fr-FR" w:eastAsia="fr-FR"/>
              </w:rPr>
            </w:pPr>
          </w:p>
        </w:tc>
        <w:tc>
          <w:tcPr>
            <w:tcW w:w="993" w:type="dxa"/>
            <w:shd w:val="pct25" w:color="auto" w:fill="auto"/>
            <w:vAlign w:val="center"/>
          </w:tcPr>
          <w:p w14:paraId="52DA6D2C" w14:textId="77777777" w:rsidR="00B073A3" w:rsidRPr="00CC2BFC" w:rsidRDefault="00B073A3" w:rsidP="00B073A3">
            <w:pPr>
              <w:jc w:val="center"/>
              <w:rPr>
                <w:bCs/>
                <w:sz w:val="16"/>
                <w:szCs w:val="16"/>
                <w:lang w:val="fr-FR" w:eastAsia="fr-FR"/>
              </w:rPr>
            </w:pPr>
          </w:p>
        </w:tc>
        <w:tc>
          <w:tcPr>
            <w:tcW w:w="1559" w:type="dxa"/>
            <w:vAlign w:val="center"/>
          </w:tcPr>
          <w:p w14:paraId="209B1CBC" w14:textId="77777777" w:rsidR="00B073A3" w:rsidRPr="00CC2BFC" w:rsidRDefault="00B073A3" w:rsidP="00B073A3">
            <w:pPr>
              <w:jc w:val="center"/>
              <w:rPr>
                <w:bCs/>
                <w:sz w:val="16"/>
                <w:szCs w:val="16"/>
                <w:lang w:val="fr-FR" w:eastAsia="fr-FR"/>
              </w:rPr>
            </w:pPr>
          </w:p>
        </w:tc>
        <w:tc>
          <w:tcPr>
            <w:tcW w:w="2097" w:type="dxa"/>
            <w:vAlign w:val="center"/>
          </w:tcPr>
          <w:p w14:paraId="79AA1369" w14:textId="77777777" w:rsidR="00B073A3" w:rsidRPr="00CC2BFC" w:rsidRDefault="00B073A3" w:rsidP="00B073A3">
            <w:pPr>
              <w:jc w:val="center"/>
              <w:rPr>
                <w:bCs/>
                <w:sz w:val="16"/>
                <w:szCs w:val="16"/>
                <w:lang w:val="fr-FR" w:eastAsia="fr-FR"/>
              </w:rPr>
            </w:pPr>
          </w:p>
        </w:tc>
      </w:tr>
    </w:tbl>
    <w:p w14:paraId="68B0A3B4" w14:textId="77777777" w:rsidR="00C37215" w:rsidRPr="00CC2BFC" w:rsidRDefault="00107AC6" w:rsidP="00B91CAB">
      <w:pPr>
        <w:jc w:val="center"/>
        <w:rPr>
          <w:b/>
          <w:sz w:val="24"/>
          <w:u w:val="single"/>
          <w:lang w:val="fr-FR"/>
        </w:rPr>
      </w:pPr>
      <w:r w:rsidRPr="00CC2BFC">
        <w:rPr>
          <w:lang w:val="fr-FR"/>
        </w:rPr>
        <w:br w:type="page"/>
      </w:r>
      <w:r w:rsidR="00AE72B1" w:rsidRPr="00CC2BFC">
        <w:rPr>
          <w:b/>
          <w:sz w:val="24"/>
          <w:u w:val="single"/>
          <w:lang w:val="fr-FR"/>
        </w:rPr>
        <w:lastRenderedPageBreak/>
        <w:t>Partie Pratique</w:t>
      </w:r>
    </w:p>
    <w:p w14:paraId="5B851E29" w14:textId="77777777" w:rsidR="00C37215" w:rsidRPr="00CC2BFC" w:rsidRDefault="00C37215" w:rsidP="00C37215">
      <w:pPr>
        <w:rPr>
          <w:lang w:val="fr-FR"/>
        </w:rPr>
      </w:pPr>
    </w:p>
    <w:p w14:paraId="1CE2E8B5" w14:textId="77777777" w:rsidR="000F1EA8" w:rsidRPr="00CC2BFC" w:rsidRDefault="000F1EA8" w:rsidP="00C37215">
      <w:pPr>
        <w:rPr>
          <w:lang w:val="fr-FR"/>
        </w:rPr>
      </w:pPr>
    </w:p>
    <w:p w14:paraId="48062B1D" w14:textId="77777777" w:rsidR="000F1EA8" w:rsidRPr="00CC2BFC" w:rsidRDefault="000F1EA8" w:rsidP="000F1EA8">
      <w:pPr>
        <w:rPr>
          <w:lang w:val="fr-FR"/>
        </w:rPr>
      </w:pPr>
    </w:p>
    <w:p w14:paraId="2FB0DCB1" w14:textId="77777777" w:rsidR="000F1EA8" w:rsidRPr="00CC2BFC" w:rsidRDefault="000F1EA8" w:rsidP="000F1EA8">
      <w:pPr>
        <w:rPr>
          <w:lang w:val="fr-FR"/>
        </w:rPr>
      </w:pPr>
      <w:r w:rsidRPr="00CC2BFC">
        <w:rPr>
          <w:lang w:val="fr-FR"/>
        </w:rPr>
        <w:t>Durée de la formation pratique :</w:t>
      </w:r>
    </w:p>
    <w:p w14:paraId="2F0F2E05" w14:textId="77777777" w:rsidR="000F1EA8" w:rsidRPr="00CC2BFC" w:rsidRDefault="000F1EA8" w:rsidP="000F1EA8">
      <w:pPr>
        <w:rPr>
          <w:lang w:val="fr-FR"/>
        </w:rPr>
      </w:pPr>
    </w:p>
    <w:p w14:paraId="746546BC" w14:textId="77777777" w:rsidR="000F1EA8" w:rsidRPr="00CC2BFC" w:rsidRDefault="000F1EA8" w:rsidP="000F1EA8">
      <w:pPr>
        <w:rPr>
          <w:lang w:val="fr-FR"/>
        </w:rPr>
      </w:pPr>
      <w:r w:rsidRPr="00CC2BFC">
        <w:rPr>
          <w:lang w:val="fr-FR"/>
        </w:rPr>
        <w:t>Eva</w:t>
      </w:r>
      <w:r w:rsidR="00763367" w:rsidRPr="00CC2BFC">
        <w:rPr>
          <w:lang w:val="fr-FR"/>
        </w:rPr>
        <w:t xml:space="preserve">luations prévues : type / durée : </w:t>
      </w:r>
    </w:p>
    <w:p w14:paraId="6C57A117" w14:textId="77777777" w:rsidR="000F1EA8" w:rsidRPr="00CC2BFC" w:rsidRDefault="000F1EA8" w:rsidP="000F1EA8">
      <w:pPr>
        <w:rPr>
          <w:lang w:val="fr-FR"/>
        </w:rPr>
      </w:pPr>
    </w:p>
    <w:p w14:paraId="78CBE6DD" w14:textId="77777777" w:rsidR="000F1EA8" w:rsidRPr="00CC2BFC" w:rsidRDefault="000F1EA8" w:rsidP="00C37215">
      <w:pPr>
        <w:rPr>
          <w:lang w:val="fr-FR"/>
        </w:rPr>
      </w:pPr>
    </w:p>
    <w:p w14:paraId="4164A1B3" w14:textId="77777777" w:rsidR="00844273" w:rsidRPr="00CC2BFC" w:rsidRDefault="00844273" w:rsidP="00C37215">
      <w:pPr>
        <w:rPr>
          <w:lang w:val="fr-FR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205"/>
        <w:gridCol w:w="1270"/>
        <w:gridCol w:w="1272"/>
        <w:gridCol w:w="1273"/>
        <w:gridCol w:w="3334"/>
      </w:tblGrid>
      <w:tr w:rsidR="00CC2BFC" w:rsidRPr="00CC2BFC" w14:paraId="53DE96D1" w14:textId="77777777" w:rsidTr="00980EF0">
        <w:trPr>
          <w:trHeight w:val="451"/>
        </w:trPr>
        <w:tc>
          <w:tcPr>
            <w:tcW w:w="3261" w:type="dxa"/>
            <w:vMerge w:val="restart"/>
            <w:shd w:val="pct25" w:color="auto" w:fill="auto"/>
            <w:vAlign w:val="center"/>
          </w:tcPr>
          <w:p w14:paraId="4C9C1BC8" w14:textId="77777777" w:rsidR="00980EF0" w:rsidRPr="00CC2BFC" w:rsidRDefault="00980EF0" w:rsidP="00527CFB">
            <w:pPr>
              <w:jc w:val="center"/>
              <w:rPr>
                <w:b/>
                <w:lang w:val="fr-FR"/>
              </w:rPr>
            </w:pPr>
            <w:r w:rsidRPr="00CC2BFC">
              <w:rPr>
                <w:b/>
                <w:lang w:val="fr-FR"/>
              </w:rPr>
              <w:t>Type de tâche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BE293A3" w14:textId="77777777" w:rsidR="00980EF0" w:rsidRPr="00CC2BFC" w:rsidRDefault="00980EF0" w:rsidP="00527CFB">
            <w:pPr>
              <w:jc w:val="center"/>
              <w:rPr>
                <w:b/>
                <w:lang w:val="fr-FR"/>
              </w:rPr>
            </w:pPr>
            <w:r w:rsidRPr="00CC2BFC">
              <w:rPr>
                <w:b/>
                <w:lang w:val="fr-FR"/>
              </w:rPr>
              <w:t>Nombre de tâches</w:t>
            </w:r>
          </w:p>
        </w:tc>
        <w:tc>
          <w:tcPr>
            <w:tcW w:w="3402" w:type="dxa"/>
            <w:vMerge w:val="restart"/>
            <w:shd w:val="pct25" w:color="auto" w:fill="auto"/>
            <w:vAlign w:val="center"/>
          </w:tcPr>
          <w:p w14:paraId="5E468EBB" w14:textId="77777777" w:rsidR="00980EF0" w:rsidRPr="00CC2BFC" w:rsidRDefault="00980EF0" w:rsidP="00527CFB">
            <w:pPr>
              <w:jc w:val="center"/>
              <w:rPr>
                <w:b/>
                <w:lang w:val="fr-FR"/>
              </w:rPr>
            </w:pPr>
            <w:r w:rsidRPr="00CC2BFC">
              <w:rPr>
                <w:b/>
                <w:lang w:val="fr-FR"/>
              </w:rPr>
              <w:t>Moyens de formation</w:t>
            </w:r>
          </w:p>
        </w:tc>
      </w:tr>
      <w:tr w:rsidR="00CC2BFC" w:rsidRPr="00CC2BFC" w14:paraId="1ADA6CB3" w14:textId="77777777" w:rsidTr="00980EF0">
        <w:tc>
          <w:tcPr>
            <w:tcW w:w="3261" w:type="dxa"/>
            <w:vMerge/>
          </w:tcPr>
          <w:p w14:paraId="1D4CA592" w14:textId="77777777" w:rsidR="00980EF0" w:rsidRPr="00CC2BFC" w:rsidRDefault="00980EF0"/>
        </w:tc>
        <w:tc>
          <w:tcPr>
            <w:tcW w:w="1275" w:type="dxa"/>
            <w:shd w:val="pct25" w:color="auto" w:fill="auto"/>
          </w:tcPr>
          <w:p w14:paraId="20789D1F" w14:textId="0F962414" w:rsidR="00980EF0" w:rsidRPr="00CC2BFC" w:rsidRDefault="00980EF0" w:rsidP="00980EF0">
            <w:pPr>
              <w:jc w:val="center"/>
            </w:pPr>
            <w:proofErr w:type="spellStart"/>
            <w:r w:rsidRPr="00CC2BFC">
              <w:t>Syst</w:t>
            </w:r>
            <w:r w:rsidR="00072D83">
              <w:t>è</w:t>
            </w:r>
            <w:r w:rsidRPr="00CC2BFC">
              <w:t>mes</w:t>
            </w:r>
            <w:proofErr w:type="spellEnd"/>
            <w:r w:rsidRPr="00CC2BFC">
              <w:t xml:space="preserve"> </w:t>
            </w:r>
            <w:proofErr w:type="spellStart"/>
            <w:r w:rsidRPr="00CC2BFC">
              <w:t>Aéronef</w:t>
            </w:r>
            <w:proofErr w:type="spellEnd"/>
          </w:p>
        </w:tc>
        <w:tc>
          <w:tcPr>
            <w:tcW w:w="1276" w:type="dxa"/>
            <w:shd w:val="pct25" w:color="auto" w:fill="auto"/>
          </w:tcPr>
          <w:p w14:paraId="4E3061E3" w14:textId="5AEAD3A5" w:rsidR="00980EF0" w:rsidRPr="00CC2BFC" w:rsidRDefault="00980EF0" w:rsidP="00980EF0">
            <w:pPr>
              <w:jc w:val="center"/>
            </w:pPr>
            <w:proofErr w:type="spellStart"/>
            <w:r w:rsidRPr="00CC2BFC">
              <w:t>Syst</w:t>
            </w:r>
            <w:r w:rsidR="00072D83">
              <w:t>è</w:t>
            </w:r>
            <w:r w:rsidRPr="00CC2BFC">
              <w:t>mes</w:t>
            </w:r>
            <w:proofErr w:type="spellEnd"/>
            <w:r w:rsidRPr="00CC2BFC">
              <w:t xml:space="preserve"> propulsion</w:t>
            </w:r>
          </w:p>
        </w:tc>
        <w:tc>
          <w:tcPr>
            <w:tcW w:w="1276" w:type="dxa"/>
            <w:shd w:val="pct25" w:color="auto" w:fill="auto"/>
          </w:tcPr>
          <w:p w14:paraId="31282113" w14:textId="5C5217C7" w:rsidR="00980EF0" w:rsidRPr="00CC2BFC" w:rsidRDefault="00980EF0" w:rsidP="00980EF0">
            <w:pPr>
              <w:jc w:val="center"/>
            </w:pPr>
            <w:proofErr w:type="spellStart"/>
            <w:r w:rsidRPr="00CC2BFC">
              <w:t>Syst</w:t>
            </w:r>
            <w:r w:rsidR="00072D83">
              <w:t>è</w:t>
            </w:r>
            <w:r w:rsidRPr="00CC2BFC">
              <w:t>mes</w:t>
            </w:r>
            <w:proofErr w:type="spellEnd"/>
            <w:r w:rsidRPr="00CC2BFC">
              <w:t xml:space="preserve"> </w:t>
            </w:r>
            <w:proofErr w:type="spellStart"/>
            <w:r w:rsidRPr="00CC2BFC">
              <w:t>avioniques</w:t>
            </w:r>
            <w:proofErr w:type="spellEnd"/>
          </w:p>
        </w:tc>
        <w:tc>
          <w:tcPr>
            <w:tcW w:w="3402" w:type="dxa"/>
            <w:vMerge/>
          </w:tcPr>
          <w:p w14:paraId="6B89A70C" w14:textId="77777777" w:rsidR="00980EF0" w:rsidRPr="00CC2BFC" w:rsidRDefault="00980EF0"/>
        </w:tc>
      </w:tr>
      <w:tr w:rsidR="00CC2BFC" w:rsidRPr="00CC2BFC" w14:paraId="430CDA8C" w14:textId="77777777" w:rsidTr="00980EF0">
        <w:tc>
          <w:tcPr>
            <w:tcW w:w="3261" w:type="dxa"/>
          </w:tcPr>
          <w:p w14:paraId="4888D3E3" w14:textId="77777777" w:rsidR="00980EF0" w:rsidRPr="00CC2BFC" w:rsidRDefault="00980EF0" w:rsidP="00980EF0">
            <w:pPr>
              <w:tabs>
                <w:tab w:val="left" w:pos="540"/>
              </w:tabs>
              <w:spacing w:before="120" w:after="120"/>
              <w:rPr>
                <w:lang w:val="fr-FR"/>
              </w:rPr>
            </w:pPr>
            <w:r w:rsidRPr="00CC2BFC">
              <w:rPr>
                <w:lang w:val="fr-FR"/>
              </w:rPr>
              <w:t>Localisation</w:t>
            </w:r>
          </w:p>
          <w:p w14:paraId="44358288" w14:textId="77777777" w:rsidR="00980EF0" w:rsidRPr="00CC2BFC" w:rsidRDefault="00980EF0"/>
        </w:tc>
        <w:tc>
          <w:tcPr>
            <w:tcW w:w="1275" w:type="dxa"/>
          </w:tcPr>
          <w:p w14:paraId="53DD77CB" w14:textId="77777777" w:rsidR="00980EF0" w:rsidRPr="00CC2BFC" w:rsidRDefault="00980EF0"/>
        </w:tc>
        <w:tc>
          <w:tcPr>
            <w:tcW w:w="1276" w:type="dxa"/>
          </w:tcPr>
          <w:p w14:paraId="72497F29" w14:textId="77777777" w:rsidR="00980EF0" w:rsidRPr="00CC2BFC" w:rsidRDefault="00980EF0"/>
        </w:tc>
        <w:tc>
          <w:tcPr>
            <w:tcW w:w="1276" w:type="dxa"/>
          </w:tcPr>
          <w:p w14:paraId="08A02EA0" w14:textId="77777777" w:rsidR="00980EF0" w:rsidRPr="00CC2BFC" w:rsidRDefault="00980EF0"/>
        </w:tc>
        <w:tc>
          <w:tcPr>
            <w:tcW w:w="3402" w:type="dxa"/>
          </w:tcPr>
          <w:p w14:paraId="042964CE" w14:textId="77777777" w:rsidR="00980EF0" w:rsidRPr="00CC2BFC" w:rsidRDefault="00980EF0"/>
        </w:tc>
      </w:tr>
      <w:tr w:rsidR="00CC2BFC" w:rsidRPr="00CC2BFC" w14:paraId="447794E9" w14:textId="77777777" w:rsidTr="00980EF0">
        <w:tc>
          <w:tcPr>
            <w:tcW w:w="3261" w:type="dxa"/>
          </w:tcPr>
          <w:p w14:paraId="5F291109" w14:textId="77777777" w:rsidR="00980EF0" w:rsidRPr="00CC2BFC" w:rsidRDefault="00980EF0" w:rsidP="00980EF0">
            <w:pPr>
              <w:tabs>
                <w:tab w:val="left" w:pos="540"/>
              </w:tabs>
              <w:spacing w:before="120" w:after="120"/>
              <w:rPr>
                <w:lang w:val="fr-FR"/>
              </w:rPr>
            </w:pPr>
            <w:r w:rsidRPr="00CC2BFC">
              <w:rPr>
                <w:lang w:val="fr-FR"/>
              </w:rPr>
              <w:t>Test fonctionnel / opérationnel</w:t>
            </w:r>
          </w:p>
          <w:p w14:paraId="457F80DA" w14:textId="77777777" w:rsidR="00980EF0" w:rsidRPr="00CC2BFC" w:rsidRDefault="00980EF0"/>
        </w:tc>
        <w:tc>
          <w:tcPr>
            <w:tcW w:w="1275" w:type="dxa"/>
          </w:tcPr>
          <w:p w14:paraId="477F0B54" w14:textId="77777777" w:rsidR="00980EF0" w:rsidRPr="00CC2BFC" w:rsidRDefault="00980EF0"/>
        </w:tc>
        <w:tc>
          <w:tcPr>
            <w:tcW w:w="1276" w:type="dxa"/>
          </w:tcPr>
          <w:p w14:paraId="6FE27113" w14:textId="77777777" w:rsidR="00980EF0" w:rsidRPr="00CC2BFC" w:rsidRDefault="00980EF0"/>
        </w:tc>
        <w:tc>
          <w:tcPr>
            <w:tcW w:w="1276" w:type="dxa"/>
          </w:tcPr>
          <w:p w14:paraId="5D18E4C1" w14:textId="77777777" w:rsidR="00980EF0" w:rsidRPr="00CC2BFC" w:rsidRDefault="00980EF0"/>
        </w:tc>
        <w:tc>
          <w:tcPr>
            <w:tcW w:w="3402" w:type="dxa"/>
          </w:tcPr>
          <w:p w14:paraId="1F0CADE3" w14:textId="77777777" w:rsidR="00980EF0" w:rsidRPr="00CC2BFC" w:rsidRDefault="00980EF0"/>
        </w:tc>
      </w:tr>
      <w:tr w:rsidR="00CC2BFC" w:rsidRPr="00CC2BFC" w14:paraId="79383D19" w14:textId="77777777" w:rsidTr="00980EF0">
        <w:tc>
          <w:tcPr>
            <w:tcW w:w="3261" w:type="dxa"/>
          </w:tcPr>
          <w:p w14:paraId="3A98985E" w14:textId="77777777" w:rsidR="00980EF0" w:rsidRPr="00CC2BFC" w:rsidRDefault="00980EF0" w:rsidP="00980EF0">
            <w:pPr>
              <w:tabs>
                <w:tab w:val="left" w:pos="540"/>
              </w:tabs>
              <w:spacing w:before="120" w:after="120"/>
              <w:rPr>
                <w:lang w:val="fr-FR"/>
              </w:rPr>
            </w:pPr>
            <w:r w:rsidRPr="00CC2BFC">
              <w:rPr>
                <w:lang w:val="fr-FR"/>
              </w:rPr>
              <w:t>Pratiques d'entretien</w:t>
            </w:r>
          </w:p>
          <w:p w14:paraId="0B1A334E" w14:textId="77777777" w:rsidR="00980EF0" w:rsidRPr="00CC2BFC" w:rsidRDefault="00980EF0"/>
        </w:tc>
        <w:tc>
          <w:tcPr>
            <w:tcW w:w="1275" w:type="dxa"/>
          </w:tcPr>
          <w:p w14:paraId="072EF30F" w14:textId="77777777" w:rsidR="00980EF0" w:rsidRPr="00CC2BFC" w:rsidRDefault="00980EF0"/>
        </w:tc>
        <w:tc>
          <w:tcPr>
            <w:tcW w:w="1276" w:type="dxa"/>
          </w:tcPr>
          <w:p w14:paraId="2F2F3103" w14:textId="77777777" w:rsidR="00980EF0" w:rsidRPr="00CC2BFC" w:rsidRDefault="00980EF0"/>
        </w:tc>
        <w:tc>
          <w:tcPr>
            <w:tcW w:w="1276" w:type="dxa"/>
          </w:tcPr>
          <w:p w14:paraId="4077FA29" w14:textId="77777777" w:rsidR="00980EF0" w:rsidRPr="00CC2BFC" w:rsidRDefault="00980EF0"/>
        </w:tc>
        <w:tc>
          <w:tcPr>
            <w:tcW w:w="3402" w:type="dxa"/>
          </w:tcPr>
          <w:p w14:paraId="55C4C7F7" w14:textId="77777777" w:rsidR="00980EF0" w:rsidRPr="00CC2BFC" w:rsidRDefault="00980EF0"/>
        </w:tc>
      </w:tr>
      <w:tr w:rsidR="00CC2BFC" w:rsidRPr="00CC2BFC" w14:paraId="28787BAF" w14:textId="77777777" w:rsidTr="00980EF0">
        <w:tc>
          <w:tcPr>
            <w:tcW w:w="3261" w:type="dxa"/>
          </w:tcPr>
          <w:p w14:paraId="7D8CD746" w14:textId="77777777" w:rsidR="00980EF0" w:rsidRPr="00CC2BFC" w:rsidRDefault="00980EF0" w:rsidP="00980EF0">
            <w:pPr>
              <w:tabs>
                <w:tab w:val="left" w:pos="540"/>
              </w:tabs>
              <w:spacing w:before="120" w:after="120"/>
              <w:rPr>
                <w:lang w:val="fr-FR"/>
              </w:rPr>
            </w:pPr>
            <w:r w:rsidRPr="00CC2BFC">
              <w:rPr>
                <w:lang w:val="fr-FR"/>
              </w:rPr>
              <w:t>Dépose / repose</w:t>
            </w:r>
          </w:p>
          <w:p w14:paraId="1F2B878D" w14:textId="77777777" w:rsidR="00980EF0" w:rsidRPr="00CC2BFC" w:rsidRDefault="00980EF0"/>
        </w:tc>
        <w:tc>
          <w:tcPr>
            <w:tcW w:w="1275" w:type="dxa"/>
          </w:tcPr>
          <w:p w14:paraId="63FBEE15" w14:textId="77777777" w:rsidR="00980EF0" w:rsidRPr="00CC2BFC" w:rsidRDefault="00980EF0"/>
        </w:tc>
        <w:tc>
          <w:tcPr>
            <w:tcW w:w="1276" w:type="dxa"/>
          </w:tcPr>
          <w:p w14:paraId="52E98EDE" w14:textId="77777777" w:rsidR="00980EF0" w:rsidRPr="00CC2BFC" w:rsidRDefault="00980EF0"/>
        </w:tc>
        <w:tc>
          <w:tcPr>
            <w:tcW w:w="1276" w:type="dxa"/>
          </w:tcPr>
          <w:p w14:paraId="651AC26C" w14:textId="77777777" w:rsidR="00980EF0" w:rsidRPr="00CC2BFC" w:rsidRDefault="00980EF0"/>
        </w:tc>
        <w:tc>
          <w:tcPr>
            <w:tcW w:w="3402" w:type="dxa"/>
          </w:tcPr>
          <w:p w14:paraId="4EA19907" w14:textId="77777777" w:rsidR="00980EF0" w:rsidRPr="00CC2BFC" w:rsidRDefault="00980EF0"/>
        </w:tc>
      </w:tr>
      <w:tr w:rsidR="00CC2BFC" w:rsidRPr="00CC2BFC" w14:paraId="69243E23" w14:textId="77777777" w:rsidTr="00980EF0">
        <w:tc>
          <w:tcPr>
            <w:tcW w:w="3261" w:type="dxa"/>
          </w:tcPr>
          <w:p w14:paraId="312DAFC2" w14:textId="77777777" w:rsidR="00980EF0" w:rsidRPr="00CC2BFC" w:rsidRDefault="00980EF0" w:rsidP="00980EF0">
            <w:pPr>
              <w:tabs>
                <w:tab w:val="left" w:pos="540"/>
              </w:tabs>
              <w:spacing w:before="120" w:after="120"/>
              <w:rPr>
                <w:lang w:val="fr-FR"/>
              </w:rPr>
            </w:pPr>
            <w:r w:rsidRPr="00CC2BFC">
              <w:rPr>
                <w:lang w:val="fr-FR"/>
              </w:rPr>
              <w:t>Liste d'équipement minimum (MEL)</w:t>
            </w:r>
          </w:p>
          <w:p w14:paraId="40BC6E62" w14:textId="77777777" w:rsidR="00980EF0" w:rsidRPr="00CC2BFC" w:rsidRDefault="00980EF0"/>
        </w:tc>
        <w:tc>
          <w:tcPr>
            <w:tcW w:w="1275" w:type="dxa"/>
          </w:tcPr>
          <w:p w14:paraId="17E37554" w14:textId="77777777" w:rsidR="00980EF0" w:rsidRPr="00CC2BFC" w:rsidRDefault="00980EF0"/>
        </w:tc>
        <w:tc>
          <w:tcPr>
            <w:tcW w:w="1276" w:type="dxa"/>
          </w:tcPr>
          <w:p w14:paraId="0C18D52F" w14:textId="77777777" w:rsidR="00980EF0" w:rsidRPr="00CC2BFC" w:rsidRDefault="00980EF0"/>
        </w:tc>
        <w:tc>
          <w:tcPr>
            <w:tcW w:w="1276" w:type="dxa"/>
          </w:tcPr>
          <w:p w14:paraId="2FB7325C" w14:textId="77777777" w:rsidR="00980EF0" w:rsidRPr="00CC2BFC" w:rsidRDefault="00980EF0"/>
        </w:tc>
        <w:tc>
          <w:tcPr>
            <w:tcW w:w="3402" w:type="dxa"/>
          </w:tcPr>
          <w:p w14:paraId="2213B570" w14:textId="77777777" w:rsidR="00980EF0" w:rsidRPr="00CC2BFC" w:rsidRDefault="00980EF0"/>
        </w:tc>
      </w:tr>
      <w:tr w:rsidR="00980EF0" w:rsidRPr="00CC2BFC" w14:paraId="4794EFDA" w14:textId="77777777" w:rsidTr="00980EF0">
        <w:tc>
          <w:tcPr>
            <w:tcW w:w="3261" w:type="dxa"/>
          </w:tcPr>
          <w:p w14:paraId="2E70A440" w14:textId="4BF8B0E9" w:rsidR="00980EF0" w:rsidRPr="00CC2BFC" w:rsidRDefault="00A83BAF" w:rsidP="00980EF0">
            <w:pPr>
              <w:tabs>
                <w:tab w:val="left" w:pos="540"/>
              </w:tabs>
              <w:spacing w:before="120" w:after="120"/>
              <w:rPr>
                <w:lang w:val="fr-FR"/>
              </w:rPr>
            </w:pPr>
            <w:r w:rsidRPr="00CC2BFC">
              <w:rPr>
                <w:lang w:val="fr-FR"/>
              </w:rPr>
              <w:t>Dépannage</w:t>
            </w:r>
          </w:p>
          <w:p w14:paraId="3259F56E" w14:textId="77777777" w:rsidR="00980EF0" w:rsidRPr="00CC2BFC" w:rsidRDefault="00980EF0"/>
        </w:tc>
        <w:tc>
          <w:tcPr>
            <w:tcW w:w="1275" w:type="dxa"/>
          </w:tcPr>
          <w:p w14:paraId="4029500F" w14:textId="77777777" w:rsidR="00980EF0" w:rsidRPr="00CC2BFC" w:rsidRDefault="00980EF0"/>
        </w:tc>
        <w:tc>
          <w:tcPr>
            <w:tcW w:w="1276" w:type="dxa"/>
          </w:tcPr>
          <w:p w14:paraId="0BF113CA" w14:textId="77777777" w:rsidR="00980EF0" w:rsidRPr="00CC2BFC" w:rsidRDefault="00980EF0"/>
        </w:tc>
        <w:tc>
          <w:tcPr>
            <w:tcW w:w="1276" w:type="dxa"/>
          </w:tcPr>
          <w:p w14:paraId="3A90D2AC" w14:textId="77777777" w:rsidR="00980EF0" w:rsidRPr="00CC2BFC" w:rsidRDefault="00980EF0"/>
        </w:tc>
        <w:tc>
          <w:tcPr>
            <w:tcW w:w="3402" w:type="dxa"/>
          </w:tcPr>
          <w:p w14:paraId="60EEE35A" w14:textId="77777777" w:rsidR="00980EF0" w:rsidRPr="00CC2BFC" w:rsidRDefault="00980EF0"/>
        </w:tc>
      </w:tr>
    </w:tbl>
    <w:p w14:paraId="37C25736" w14:textId="77777777" w:rsidR="00980EF0" w:rsidRPr="00CC2BFC" w:rsidRDefault="00980EF0"/>
    <w:p w14:paraId="3598845D" w14:textId="77777777" w:rsidR="00980EF0" w:rsidRPr="00CC2BFC" w:rsidRDefault="00980EF0"/>
    <w:p w14:paraId="371AC425" w14:textId="77777777" w:rsidR="00980EF0" w:rsidRPr="00CC2BFC" w:rsidRDefault="00980EF0"/>
    <w:p w14:paraId="18E3898C" w14:textId="77777777" w:rsidR="00C37215" w:rsidRPr="00CC2BFC" w:rsidRDefault="00C37215" w:rsidP="00C37215">
      <w:pPr>
        <w:rPr>
          <w:lang w:val="fr-FR"/>
        </w:rPr>
      </w:pPr>
    </w:p>
    <w:p w14:paraId="6C208BFC" w14:textId="77777777" w:rsidR="004420DE" w:rsidRPr="00CC2BFC" w:rsidRDefault="004420DE" w:rsidP="00C37215">
      <w:pPr>
        <w:rPr>
          <w:lang w:val="fr-FR"/>
        </w:rPr>
      </w:pPr>
    </w:p>
    <w:p w14:paraId="37A7315E" w14:textId="77777777" w:rsidR="00844273" w:rsidRPr="00CC2BFC" w:rsidRDefault="00844273" w:rsidP="00C37215">
      <w:pPr>
        <w:rPr>
          <w:lang w:val="fr-FR"/>
        </w:rPr>
      </w:pPr>
    </w:p>
    <w:p w14:paraId="241DAF81" w14:textId="77777777" w:rsidR="00FE3BA2" w:rsidRPr="00CC2BFC" w:rsidRDefault="00FE3BA2" w:rsidP="00C37215">
      <w:pPr>
        <w:rPr>
          <w:lang w:val="fr-FR"/>
        </w:rPr>
      </w:pPr>
    </w:p>
    <w:p w14:paraId="21E29EDD" w14:textId="77777777" w:rsidR="00AB4B70" w:rsidRPr="00CC2BFC" w:rsidRDefault="00AB4B70" w:rsidP="00C37215">
      <w:pPr>
        <w:rPr>
          <w:lang w:val="fr-FR"/>
        </w:rPr>
      </w:pPr>
    </w:p>
    <w:p w14:paraId="0DF54434" w14:textId="77777777" w:rsidR="00AB4B70" w:rsidRPr="00CC2BFC" w:rsidRDefault="00AB4B70" w:rsidP="00C37215">
      <w:pPr>
        <w:rPr>
          <w:lang w:val="fr-FR"/>
        </w:rPr>
      </w:pPr>
    </w:p>
    <w:p w14:paraId="1546300C" w14:textId="77777777" w:rsidR="00AB4B70" w:rsidRPr="00CC2BFC" w:rsidRDefault="00AB4B70" w:rsidP="00C37215">
      <w:pPr>
        <w:rPr>
          <w:lang w:val="fr-FR"/>
        </w:rPr>
      </w:pPr>
    </w:p>
    <w:p w14:paraId="40ADF5D4" w14:textId="77777777" w:rsidR="00AB4B70" w:rsidRPr="00CC2BFC" w:rsidRDefault="00AB4B70" w:rsidP="00C37215">
      <w:pPr>
        <w:rPr>
          <w:lang w:val="fr-FR"/>
        </w:rPr>
      </w:pPr>
    </w:p>
    <w:p w14:paraId="6CBCAC11" w14:textId="77777777" w:rsidR="00AB4B70" w:rsidRPr="00CC2BFC" w:rsidRDefault="00AB4B70" w:rsidP="00C37215">
      <w:pPr>
        <w:rPr>
          <w:lang w:val="fr-FR"/>
        </w:rPr>
      </w:pPr>
    </w:p>
    <w:p w14:paraId="1D21F127" w14:textId="77777777" w:rsidR="00FE3BA2" w:rsidRPr="00CC2BFC" w:rsidRDefault="00FE3BA2" w:rsidP="00C37215">
      <w:pPr>
        <w:rPr>
          <w:lang w:val="fr-FR"/>
        </w:rPr>
      </w:pPr>
    </w:p>
    <w:p w14:paraId="3A2D2B14" w14:textId="77777777" w:rsidR="00AB4B70" w:rsidRPr="00CC2BFC" w:rsidRDefault="00AB4B70" w:rsidP="00C37215">
      <w:pPr>
        <w:rPr>
          <w:lang w:val="fr-FR"/>
        </w:rPr>
      </w:pPr>
    </w:p>
    <w:p w14:paraId="71DA63CC" w14:textId="1A20B660" w:rsidR="00AB4B70" w:rsidRPr="00CC2BFC" w:rsidRDefault="00AB4B70" w:rsidP="00AB4B70">
      <w:pPr>
        <w:rPr>
          <w:i/>
          <w:lang w:val="fr-FR"/>
        </w:rPr>
      </w:pPr>
      <w:r w:rsidRPr="00CC2BFC">
        <w:rPr>
          <w:i/>
          <w:lang w:val="fr-FR"/>
        </w:rPr>
        <w:t xml:space="preserve">Cette forme </w:t>
      </w:r>
      <w:r w:rsidR="007D05FB" w:rsidRPr="00CC2BFC">
        <w:rPr>
          <w:i/>
          <w:lang w:val="fr-FR"/>
        </w:rPr>
        <w:t>est à inclure dans le MTOE - P</w:t>
      </w:r>
      <w:r w:rsidRPr="00CC2BFC">
        <w:rPr>
          <w:i/>
          <w:lang w:val="fr-FR"/>
        </w:rPr>
        <w:t>artie 4.2</w:t>
      </w:r>
    </w:p>
    <w:p w14:paraId="62337887" w14:textId="77777777" w:rsidR="00AB4B70" w:rsidRPr="00CC2BFC" w:rsidRDefault="00AB4B70" w:rsidP="00AB4B70">
      <w:pPr>
        <w:rPr>
          <w:i/>
          <w:lang w:val="fr-FR"/>
        </w:rPr>
      </w:pPr>
      <w:r w:rsidRPr="00CC2BFC">
        <w:rPr>
          <w:i/>
          <w:lang w:val="fr-FR"/>
        </w:rPr>
        <w:t>Peut être traduite en anglais</w:t>
      </w:r>
    </w:p>
    <w:p w14:paraId="6BA3B0C7" w14:textId="77777777" w:rsidR="00AB4B70" w:rsidRPr="00CC2BFC" w:rsidRDefault="00AB4B70" w:rsidP="00AB4B70">
      <w:pPr>
        <w:rPr>
          <w:lang w:val="fr-FR"/>
        </w:rPr>
      </w:pPr>
      <w:r w:rsidRPr="00CC2BFC">
        <w:rPr>
          <w:i/>
          <w:lang w:val="fr-FR"/>
        </w:rPr>
        <w:t xml:space="preserve">La forme peut </w:t>
      </w:r>
      <w:r w:rsidR="004B0DC0" w:rsidRPr="00CC2BFC">
        <w:rPr>
          <w:i/>
          <w:lang w:val="fr-FR"/>
        </w:rPr>
        <w:t>être</w:t>
      </w:r>
      <w:r w:rsidRPr="00CC2BFC">
        <w:rPr>
          <w:i/>
          <w:lang w:val="fr-FR"/>
        </w:rPr>
        <w:t xml:space="preserve"> complétée du planning type</w:t>
      </w:r>
    </w:p>
    <w:sectPr w:rsidR="00AB4B70" w:rsidRPr="00CC2BFC" w:rsidSect="007458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2" w:h="16851"/>
      <w:pgMar w:top="851" w:right="720" w:bottom="720" w:left="720" w:header="567" w:footer="56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694BE" w14:textId="77777777" w:rsidR="00630EC3" w:rsidRDefault="00630EC3">
      <w:r>
        <w:separator/>
      </w:r>
    </w:p>
  </w:endnote>
  <w:endnote w:type="continuationSeparator" w:id="0">
    <w:p w14:paraId="01447187" w14:textId="77777777" w:rsidR="00630EC3" w:rsidRDefault="00630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3BEAB" w14:textId="77777777" w:rsidR="00F5157A" w:rsidRDefault="00F5157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48C7E" w14:textId="77777777" w:rsidR="00F5157A" w:rsidRDefault="00F5157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EF209" w14:textId="77777777" w:rsidR="00F5157A" w:rsidRDefault="00F515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86BF6" w14:textId="77777777" w:rsidR="00630EC3" w:rsidRDefault="00630EC3">
      <w:r>
        <w:separator/>
      </w:r>
    </w:p>
  </w:footnote>
  <w:footnote w:type="continuationSeparator" w:id="0">
    <w:p w14:paraId="08581082" w14:textId="77777777" w:rsidR="00630EC3" w:rsidRDefault="00630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0150" w14:textId="77777777" w:rsidR="00F5157A" w:rsidRDefault="00F515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6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929"/>
      <w:gridCol w:w="5688"/>
      <w:gridCol w:w="1843"/>
    </w:tblGrid>
    <w:tr w:rsidR="00763367" w14:paraId="1D7E47ED" w14:textId="77777777" w:rsidTr="00B91CAB">
      <w:trPr>
        <w:cantSplit/>
      </w:trPr>
      <w:tc>
        <w:tcPr>
          <w:tcW w:w="292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B350C7" w14:textId="77777777" w:rsidR="00763367" w:rsidRDefault="00763367" w:rsidP="00063F2D">
          <w:pPr>
            <w:pStyle w:val="En-tte"/>
            <w:jc w:val="center"/>
          </w:pPr>
          <w:r>
            <w:rPr>
              <w:noProof/>
              <w:lang w:val="fr-FR" w:eastAsia="fr-FR"/>
            </w:rPr>
            <w:drawing>
              <wp:inline distT="0" distB="0" distL="0" distR="0" wp14:anchorId="13E087DE" wp14:editId="27C90440">
                <wp:extent cx="1744980" cy="777875"/>
                <wp:effectExtent l="0" t="0" r="7620" b="3175"/>
                <wp:docPr id="1" name="Image 1" descr="Logodd OSAC_noi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dd OSAC_noi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4980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2EC905" w14:textId="77777777" w:rsidR="00763367" w:rsidRDefault="00763367" w:rsidP="00063F2D">
          <w:pPr>
            <w:pStyle w:val="En-tte"/>
            <w:jc w:val="center"/>
            <w:rPr>
              <w:b/>
              <w:sz w:val="32"/>
              <w:lang w:val="fr-FR"/>
            </w:rPr>
          </w:pPr>
          <w:r>
            <w:rPr>
              <w:b/>
              <w:sz w:val="32"/>
              <w:lang w:val="fr-FR"/>
            </w:rPr>
            <w:t>FICHE DE SYNTHESE DE</w:t>
          </w:r>
        </w:p>
        <w:p w14:paraId="2DE29FC8" w14:textId="77777777" w:rsidR="00763367" w:rsidRDefault="00763367" w:rsidP="00063F2D">
          <w:pPr>
            <w:pStyle w:val="En-tte"/>
            <w:jc w:val="center"/>
            <w:rPr>
              <w:b/>
              <w:sz w:val="32"/>
              <w:lang w:val="fr-FR"/>
            </w:rPr>
          </w:pPr>
          <w:r>
            <w:rPr>
              <w:b/>
              <w:sz w:val="32"/>
              <w:lang w:val="fr-FR"/>
            </w:rPr>
            <w:t>COURS APPROUVE</w:t>
          </w:r>
        </w:p>
        <w:p w14:paraId="6A1882C3" w14:textId="1C1708D0" w:rsidR="00CC2BFC" w:rsidRPr="00CC2BFC" w:rsidRDefault="00CC2BFC" w:rsidP="00063F2D">
          <w:pPr>
            <w:pStyle w:val="En-tte"/>
            <w:jc w:val="center"/>
            <w:rPr>
              <w:b/>
              <w:sz w:val="24"/>
              <w:lang w:val="fr-FR"/>
            </w:rPr>
          </w:pP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95D5B24" w14:textId="77777777" w:rsidR="00763367" w:rsidRDefault="00763367" w:rsidP="00CC2BFC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b/>
              <w:bCs/>
              <w:caps/>
              <w:smallCaps/>
              <w:sz w:val="32"/>
              <w:lang w:val="en-GB"/>
            </w:rPr>
            <w:t>F-5</w:t>
          </w:r>
          <w:r w:rsidR="00CC2BFC">
            <w:rPr>
              <w:b/>
              <w:bCs/>
              <w:caps/>
              <w:smallCaps/>
              <w:sz w:val="32"/>
              <w:lang w:val="en-GB"/>
            </w:rPr>
            <w:t>2</w:t>
          </w:r>
          <w:r>
            <w:rPr>
              <w:b/>
              <w:bCs/>
              <w:caps/>
              <w:smallCaps/>
              <w:sz w:val="32"/>
              <w:lang w:val="en-GB"/>
            </w:rPr>
            <w:t>-0</w:t>
          </w:r>
          <w:r w:rsidR="00CC2BFC">
            <w:rPr>
              <w:b/>
              <w:bCs/>
              <w:caps/>
              <w:smallCaps/>
              <w:sz w:val="32"/>
              <w:lang w:val="en-GB"/>
            </w:rPr>
            <w:t>2</w:t>
          </w:r>
          <w:r>
            <w:rPr>
              <w:b/>
              <w:bCs/>
              <w:caps/>
              <w:smallCaps/>
              <w:sz w:val="32"/>
              <w:lang w:val="en-GB"/>
            </w:rPr>
            <w:t>-</w:t>
          </w:r>
          <w:r w:rsidR="00CC2BFC">
            <w:rPr>
              <w:b/>
              <w:bCs/>
              <w:caps/>
              <w:smallCaps/>
              <w:sz w:val="32"/>
              <w:lang w:val="en-GB"/>
            </w:rPr>
            <w:t>2</w:t>
          </w:r>
        </w:p>
      </w:tc>
    </w:tr>
    <w:tr w:rsidR="00763367" w14:paraId="2E682B09" w14:textId="77777777" w:rsidTr="00B91CAB">
      <w:trPr>
        <w:cantSplit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9A0C64" w14:textId="77777777" w:rsidR="00763367" w:rsidRDefault="00763367" w:rsidP="00063F2D">
          <w:pPr>
            <w:rPr>
              <w:sz w:val="24"/>
              <w:szCs w:val="24"/>
            </w:rPr>
          </w:pPr>
        </w:p>
      </w:tc>
      <w:tc>
        <w:tcPr>
          <w:tcW w:w="568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A2223" w14:textId="77777777" w:rsidR="00763367" w:rsidRDefault="00763367" w:rsidP="00063F2D">
          <w:pPr>
            <w:rPr>
              <w:b/>
              <w:bCs/>
              <w:i/>
            </w:rPr>
          </w:pP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4EFEDE" w14:textId="36DB4E54" w:rsidR="00763367" w:rsidRDefault="00771BEE" w:rsidP="0040293E">
          <w:pPr>
            <w:pStyle w:val="En-tte"/>
            <w:spacing w:before="120" w:after="120"/>
            <w:jc w:val="center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>Edition n°1</w:t>
          </w:r>
        </w:p>
        <w:p w14:paraId="4B5C48F8" w14:textId="06FECA07" w:rsidR="00771BEE" w:rsidRDefault="00771BEE" w:rsidP="0040293E">
          <w:pPr>
            <w:pStyle w:val="En-tte"/>
            <w:spacing w:before="120" w:after="120"/>
            <w:jc w:val="center"/>
            <w:rPr>
              <w:i/>
              <w:color w:val="FF0000"/>
              <w:lang w:val="en-GB"/>
            </w:rPr>
          </w:pPr>
          <w:r w:rsidRPr="0040293E">
            <w:rPr>
              <w:b/>
              <w:bCs/>
              <w:lang w:val="en-GB"/>
            </w:rPr>
            <w:t>Version n°</w:t>
          </w:r>
          <w:r w:rsidR="00397C92">
            <w:rPr>
              <w:b/>
              <w:bCs/>
              <w:lang w:val="en-GB"/>
            </w:rPr>
            <w:t>1</w:t>
          </w:r>
        </w:p>
      </w:tc>
    </w:tr>
    <w:tr w:rsidR="00763367" w14:paraId="76CA540C" w14:textId="77777777" w:rsidTr="00B91CAB">
      <w:trPr>
        <w:cantSplit/>
      </w:trPr>
      <w:tc>
        <w:tcPr>
          <w:tcW w:w="1046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170" w:type="dxa"/>
          </w:tcMar>
          <w:hideMark/>
        </w:tcPr>
        <w:p w14:paraId="6D47CE82" w14:textId="77777777" w:rsidR="00763367" w:rsidRDefault="00763367" w:rsidP="00063F2D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ED40C4"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ED40C4">
            <w:rPr>
              <w:rStyle w:val="Numrodepage"/>
              <w:noProof/>
            </w:rPr>
            <w:t>5</w:t>
          </w:r>
          <w:r>
            <w:rPr>
              <w:rStyle w:val="Numrodepage"/>
            </w:rPr>
            <w:fldChar w:fldCharType="end"/>
          </w:r>
        </w:p>
      </w:tc>
    </w:tr>
  </w:tbl>
  <w:p w14:paraId="4B075642" w14:textId="77777777" w:rsidR="00763367" w:rsidRDefault="00763367" w:rsidP="00B91CAB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A4FC2" w14:textId="77777777" w:rsidR="00F5157A" w:rsidRDefault="00F5157A">
    <w:pPr>
      <w:pStyle w:val="En-tt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OUEK Raphaël">
    <w15:presenceInfo w15:providerId="AD" w15:userId="S::Raphael.DOUEK@osac.aero::702cf096-26b9-44d9-acdf-0f7fec570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A36"/>
    <w:rsid w:val="00045E23"/>
    <w:rsid w:val="00063F2D"/>
    <w:rsid w:val="00072D83"/>
    <w:rsid w:val="000B7D9E"/>
    <w:rsid w:val="000C2A25"/>
    <w:rsid w:val="000F1EA8"/>
    <w:rsid w:val="000F429F"/>
    <w:rsid w:val="00107152"/>
    <w:rsid w:val="00107AC6"/>
    <w:rsid w:val="00113ECE"/>
    <w:rsid w:val="001419B0"/>
    <w:rsid w:val="001A6B5D"/>
    <w:rsid w:val="00203D75"/>
    <w:rsid w:val="0020548C"/>
    <w:rsid w:val="00227CBC"/>
    <w:rsid w:val="002437CA"/>
    <w:rsid w:val="00257A24"/>
    <w:rsid w:val="002D317D"/>
    <w:rsid w:val="002E3D08"/>
    <w:rsid w:val="002E5B4F"/>
    <w:rsid w:val="002F0945"/>
    <w:rsid w:val="00303265"/>
    <w:rsid w:val="00333169"/>
    <w:rsid w:val="00356C9C"/>
    <w:rsid w:val="00375EED"/>
    <w:rsid w:val="0038300D"/>
    <w:rsid w:val="0039290C"/>
    <w:rsid w:val="00397C92"/>
    <w:rsid w:val="003A1225"/>
    <w:rsid w:val="003A454D"/>
    <w:rsid w:val="003C040E"/>
    <w:rsid w:val="003C4135"/>
    <w:rsid w:val="0040293E"/>
    <w:rsid w:val="00440BCC"/>
    <w:rsid w:val="004420DE"/>
    <w:rsid w:val="00470A5F"/>
    <w:rsid w:val="004B0DC0"/>
    <w:rsid w:val="004E2EF4"/>
    <w:rsid w:val="004E325A"/>
    <w:rsid w:val="004F6949"/>
    <w:rsid w:val="0050630F"/>
    <w:rsid w:val="00520CD5"/>
    <w:rsid w:val="00527CFB"/>
    <w:rsid w:val="00533A91"/>
    <w:rsid w:val="005566D5"/>
    <w:rsid w:val="005614F9"/>
    <w:rsid w:val="0059478B"/>
    <w:rsid w:val="00594E27"/>
    <w:rsid w:val="005A073D"/>
    <w:rsid w:val="005B1DA9"/>
    <w:rsid w:val="00623C27"/>
    <w:rsid w:val="00630EC3"/>
    <w:rsid w:val="006423FF"/>
    <w:rsid w:val="00660EA6"/>
    <w:rsid w:val="006826FD"/>
    <w:rsid w:val="006A4F34"/>
    <w:rsid w:val="006B735F"/>
    <w:rsid w:val="006C180E"/>
    <w:rsid w:val="006D2A72"/>
    <w:rsid w:val="006E3C14"/>
    <w:rsid w:val="007438BB"/>
    <w:rsid w:val="00745842"/>
    <w:rsid w:val="00763367"/>
    <w:rsid w:val="007635DC"/>
    <w:rsid w:val="00770A73"/>
    <w:rsid w:val="00771BEE"/>
    <w:rsid w:val="007906E9"/>
    <w:rsid w:val="007D05FB"/>
    <w:rsid w:val="007E4B71"/>
    <w:rsid w:val="0081467D"/>
    <w:rsid w:val="00816E84"/>
    <w:rsid w:val="00817250"/>
    <w:rsid w:val="00844273"/>
    <w:rsid w:val="00850A36"/>
    <w:rsid w:val="00877981"/>
    <w:rsid w:val="00884379"/>
    <w:rsid w:val="008A7AAB"/>
    <w:rsid w:val="008B31D3"/>
    <w:rsid w:val="00930E72"/>
    <w:rsid w:val="00931646"/>
    <w:rsid w:val="00936199"/>
    <w:rsid w:val="00951836"/>
    <w:rsid w:val="00967D48"/>
    <w:rsid w:val="00980EF0"/>
    <w:rsid w:val="009A029D"/>
    <w:rsid w:val="009B7B8B"/>
    <w:rsid w:val="00A83BAF"/>
    <w:rsid w:val="00A849F3"/>
    <w:rsid w:val="00A96989"/>
    <w:rsid w:val="00AB4B70"/>
    <w:rsid w:val="00AC1693"/>
    <w:rsid w:val="00AC33C6"/>
    <w:rsid w:val="00AE72B1"/>
    <w:rsid w:val="00AF7CF6"/>
    <w:rsid w:val="00B033AB"/>
    <w:rsid w:val="00B073A3"/>
    <w:rsid w:val="00B42FDB"/>
    <w:rsid w:val="00B4769D"/>
    <w:rsid w:val="00B55445"/>
    <w:rsid w:val="00B565A2"/>
    <w:rsid w:val="00B91CAB"/>
    <w:rsid w:val="00BA40C6"/>
    <w:rsid w:val="00BB656E"/>
    <w:rsid w:val="00BC54E8"/>
    <w:rsid w:val="00BE715A"/>
    <w:rsid w:val="00BE719C"/>
    <w:rsid w:val="00BF1432"/>
    <w:rsid w:val="00BF2E61"/>
    <w:rsid w:val="00C12338"/>
    <w:rsid w:val="00C37215"/>
    <w:rsid w:val="00C37EE8"/>
    <w:rsid w:val="00C50B2B"/>
    <w:rsid w:val="00C80E8B"/>
    <w:rsid w:val="00C9713D"/>
    <w:rsid w:val="00C97613"/>
    <w:rsid w:val="00CA0BBA"/>
    <w:rsid w:val="00CA6145"/>
    <w:rsid w:val="00CB5A74"/>
    <w:rsid w:val="00CC2BFC"/>
    <w:rsid w:val="00CC4554"/>
    <w:rsid w:val="00D04CB3"/>
    <w:rsid w:val="00D07FEE"/>
    <w:rsid w:val="00D813C7"/>
    <w:rsid w:val="00DA00FD"/>
    <w:rsid w:val="00DA5941"/>
    <w:rsid w:val="00DE17E4"/>
    <w:rsid w:val="00DF3416"/>
    <w:rsid w:val="00DF408F"/>
    <w:rsid w:val="00E04AF9"/>
    <w:rsid w:val="00E06AAF"/>
    <w:rsid w:val="00E30D8E"/>
    <w:rsid w:val="00E452DA"/>
    <w:rsid w:val="00E84957"/>
    <w:rsid w:val="00E97FE7"/>
    <w:rsid w:val="00EA3E2C"/>
    <w:rsid w:val="00EA643D"/>
    <w:rsid w:val="00EB4A61"/>
    <w:rsid w:val="00ED3029"/>
    <w:rsid w:val="00ED40C4"/>
    <w:rsid w:val="00EF667B"/>
    <w:rsid w:val="00F2172E"/>
    <w:rsid w:val="00F3399C"/>
    <w:rsid w:val="00F5157A"/>
    <w:rsid w:val="00F55F7C"/>
    <w:rsid w:val="00F77A8D"/>
    <w:rsid w:val="00F80F2E"/>
    <w:rsid w:val="00FA7EF8"/>
    <w:rsid w:val="00FE0BA1"/>
    <w:rsid w:val="00FE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F6D55B"/>
  <w15:docId w15:val="{8E9FD6C8-73E6-4771-9FBB-05EB3053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Titre1">
    <w:name w:val="heading 1"/>
    <w:basedOn w:val="Normal"/>
    <w:qFormat/>
    <w:pPr>
      <w:spacing w:before="226" w:after="226"/>
      <w:outlineLvl w:val="0"/>
    </w:pPr>
    <w:rPr>
      <w:rFonts w:ascii="Verdana" w:hAnsi="Verdana" w:cs="Verdana"/>
      <w:b/>
      <w:bCs/>
      <w:color w:val="000000"/>
      <w:sz w:val="36"/>
      <w:szCs w:val="36"/>
    </w:rPr>
  </w:style>
  <w:style w:type="paragraph" w:styleId="Titre2">
    <w:name w:val="heading 2"/>
    <w:basedOn w:val="Normal"/>
    <w:qFormat/>
    <w:pPr>
      <w:spacing w:before="113" w:after="113"/>
      <w:outlineLvl w:val="1"/>
    </w:pPr>
    <w:rPr>
      <w:rFonts w:ascii="Verdana" w:hAnsi="Verdana" w:cs="Verdana"/>
      <w:b/>
      <w:bCs/>
      <w:i/>
      <w:iCs/>
      <w:color w:val="000000"/>
      <w:sz w:val="28"/>
      <w:szCs w:val="28"/>
    </w:rPr>
  </w:style>
  <w:style w:type="paragraph" w:styleId="Titre3">
    <w:name w:val="heading 3"/>
    <w:basedOn w:val="Normal"/>
    <w:qFormat/>
    <w:pPr>
      <w:spacing w:before="56" w:after="56"/>
      <w:outlineLvl w:val="2"/>
    </w:pPr>
    <w:rPr>
      <w:rFonts w:ascii="Verdana" w:hAnsi="Verdana" w:cs="Verdana"/>
      <w:b/>
      <w:bCs/>
      <w:i/>
      <w:iCs/>
      <w:color w:val="000000"/>
      <w:sz w:val="24"/>
      <w:szCs w:val="24"/>
    </w:rPr>
  </w:style>
  <w:style w:type="paragraph" w:styleId="Titre4">
    <w:name w:val="heading 4"/>
    <w:basedOn w:val="Normal"/>
    <w:qFormat/>
    <w:pPr>
      <w:outlineLvl w:val="3"/>
    </w:pPr>
    <w:rPr>
      <w:rFonts w:ascii="Verdana" w:hAnsi="Verdana" w:cs="Verdana"/>
      <w:b/>
      <w:bCs/>
      <w:i/>
      <w:iCs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rPr>
      <w:color w:val="000000"/>
      <w:sz w:val="22"/>
      <w:szCs w:val="22"/>
    </w:rPr>
  </w:style>
  <w:style w:type="paragraph" w:styleId="TM2">
    <w:name w:val="toc 2"/>
    <w:basedOn w:val="Normal"/>
    <w:pPr>
      <w:ind w:left="283"/>
    </w:pPr>
    <w:rPr>
      <w:color w:val="000000"/>
      <w:sz w:val="22"/>
      <w:szCs w:val="22"/>
    </w:rPr>
  </w:style>
  <w:style w:type="paragraph" w:styleId="TM3">
    <w:name w:val="toc 3"/>
    <w:basedOn w:val="Normal"/>
    <w:pPr>
      <w:ind w:left="567"/>
    </w:pPr>
    <w:rPr>
      <w:color w:val="000000"/>
      <w:sz w:val="22"/>
      <w:szCs w:val="22"/>
    </w:rPr>
  </w:style>
  <w:style w:type="paragraph" w:styleId="TM4">
    <w:name w:val="toc 4"/>
    <w:basedOn w:val="Normal"/>
    <w:pPr>
      <w:ind w:left="850"/>
    </w:pPr>
    <w:rPr>
      <w:color w:val="000000"/>
      <w:sz w:val="22"/>
      <w:szCs w:val="22"/>
    </w:rPr>
  </w:style>
  <w:style w:type="paragraph" w:customStyle="1" w:styleId="StringnotfoundIDSTYLERDINFO">
    <w:name w:val="String not found: ID_STYLE_RD_INFO"/>
    <w:basedOn w:val="Normal"/>
    <w:pPr>
      <w:spacing w:before="56" w:after="453"/>
      <w:jc w:val="center"/>
    </w:pPr>
    <w:rPr>
      <w:rFonts w:ascii="Verdana" w:hAnsi="Verdana" w:cs="Verdana"/>
      <w:b/>
      <w:bCs/>
      <w:color w:val="000000"/>
      <w:sz w:val="28"/>
      <w:szCs w:val="28"/>
    </w:rPr>
  </w:style>
  <w:style w:type="paragraph" w:customStyle="1" w:styleId="Regular">
    <w:name w:val="Regular"/>
    <w:basedOn w:val="Normal"/>
    <w:rPr>
      <w:rFonts w:ascii="Verdana" w:hAnsi="Verdana" w:cs="Verdana"/>
      <w:color w:val="000000"/>
      <w:sz w:val="22"/>
      <w:szCs w:val="22"/>
    </w:rPr>
  </w:style>
  <w:style w:type="paragraph" w:customStyle="1" w:styleId="HeaderFooter">
    <w:name w:val="Header/Footer"/>
    <w:basedOn w:val="Normal"/>
    <w:rPr>
      <w:rFonts w:ascii="Verdana" w:hAnsi="Verdana" w:cs="Verdana"/>
      <w:color w:val="000000"/>
    </w:rPr>
  </w:style>
  <w:style w:type="paragraph" w:customStyle="1" w:styleId="StringnotfoundIDSTYLERDTABLEHEAD">
    <w:name w:val="String not found: ID_STYLE_RD_TABLE_HEAD"/>
    <w:basedOn w:val="Normal"/>
    <w:pPr>
      <w:jc w:val="center"/>
    </w:pPr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StringnotfoundIDSTYLERDTITLE">
    <w:name w:val="String not found: ID_STYLE_RD_TITLE"/>
    <w:basedOn w:val="Normal"/>
    <w:pPr>
      <w:spacing w:before="56" w:after="453"/>
      <w:jc w:val="center"/>
    </w:pPr>
    <w:rPr>
      <w:rFonts w:ascii="Verdana" w:hAnsi="Verdana" w:cs="Verdana"/>
      <w:b/>
      <w:bCs/>
      <w:color w:val="000000"/>
      <w:sz w:val="42"/>
      <w:szCs w:val="42"/>
    </w:rPr>
  </w:style>
  <w:style w:type="paragraph" w:customStyle="1" w:styleId="StringnotfoundIDSTYLERDTABLECONTENT">
    <w:name w:val="String not found: ID_STYLE_RD_TABLE_CONTENT"/>
    <w:basedOn w:val="Normal"/>
    <w:rPr>
      <w:rFonts w:ascii="Verdana" w:hAnsi="Verdana" w:cs="Verdana"/>
      <w:color w:val="000000"/>
      <w:sz w:val="16"/>
      <w:szCs w:val="16"/>
    </w:rPr>
  </w:style>
  <w:style w:type="paragraph" w:customStyle="1" w:styleId="LINK">
    <w:name w:val="LINK"/>
    <w:basedOn w:val="Normal"/>
    <w:rPr>
      <w:rFonts w:ascii="Verdana" w:hAnsi="Verdana" w:cs="Verdana"/>
      <w:color w:val="0000FF"/>
      <w:sz w:val="18"/>
      <w:szCs w:val="18"/>
      <w:u w:val="single"/>
    </w:rPr>
  </w:style>
  <w:style w:type="paragraph" w:customStyle="1" w:styleId="DEFAULT10">
    <w:name w:val="DEFAULT10"/>
    <w:basedOn w:val="Normal"/>
    <w:rPr>
      <w:rFonts w:ascii="Verdana" w:hAnsi="Verdana" w:cs="Verdana"/>
      <w:color w:val="000000"/>
    </w:rPr>
  </w:style>
  <w:style w:type="paragraph" w:customStyle="1" w:styleId="DEFAULT9">
    <w:name w:val="DEFAULT9"/>
    <w:basedOn w:val="Normal"/>
    <w:rPr>
      <w:rFonts w:ascii="Verdana" w:hAnsi="Verdana" w:cs="Verdana"/>
      <w:color w:val="000000"/>
      <w:sz w:val="18"/>
      <w:szCs w:val="18"/>
    </w:rPr>
  </w:style>
  <w:style w:type="paragraph" w:customStyle="1" w:styleId="DEFAULT9UNDERLINE">
    <w:name w:val="DEFAULT9_UNDERLINE"/>
    <w:basedOn w:val="Normal"/>
    <w:rPr>
      <w:rFonts w:ascii="Verdana" w:hAnsi="Verdana" w:cs="Verdana"/>
      <w:color w:val="000000"/>
      <w:sz w:val="18"/>
      <w:szCs w:val="18"/>
      <w:u w:val="single"/>
    </w:rPr>
  </w:style>
  <w:style w:type="paragraph" w:customStyle="1" w:styleId="DEFAULT9B">
    <w:name w:val="DEFAULT9B"/>
    <w:basedOn w:val="Normal"/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DEFAULT10B">
    <w:name w:val="DEFAULT10B"/>
    <w:basedOn w:val="Normal"/>
    <w:rPr>
      <w:rFonts w:ascii="Verdana" w:hAnsi="Verdana" w:cs="Verdana"/>
      <w:b/>
      <w:bCs/>
      <w:color w:val="000000"/>
    </w:rPr>
  </w:style>
  <w:style w:type="paragraph" w:customStyle="1" w:styleId="DEFAULT7B">
    <w:name w:val="DEFAULT7B"/>
    <w:basedOn w:val="Normal"/>
    <w:rPr>
      <w:rFonts w:ascii="Verdana" w:hAnsi="Verdana" w:cs="Verdana"/>
      <w:b/>
      <w:bCs/>
      <w:color w:val="000000"/>
      <w:sz w:val="14"/>
      <w:szCs w:val="14"/>
    </w:rPr>
  </w:style>
  <w:style w:type="paragraph" w:customStyle="1" w:styleId="StringnotfoundTABLESUBHEADER1">
    <w:name w:val="String not found: TABLE_SUB_HEADER_1"/>
    <w:basedOn w:val="Normal"/>
    <w:pPr>
      <w:jc w:val="center"/>
    </w:pPr>
    <w:rPr>
      <w:rFonts w:ascii="Verdana" w:hAnsi="Verdana" w:cs="Verdana"/>
      <w:b/>
      <w:bCs/>
      <w:color w:val="FFFFFF"/>
      <w:sz w:val="18"/>
      <w:szCs w:val="18"/>
    </w:rPr>
  </w:style>
  <w:style w:type="paragraph" w:styleId="En-tte">
    <w:name w:val="header"/>
    <w:aliases w:val="En-tête1"/>
    <w:basedOn w:val="Normal"/>
    <w:link w:val="En-tteCar"/>
    <w:uiPriority w:val="99"/>
    <w:rsid w:val="00C37215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C37215"/>
    <w:pPr>
      <w:tabs>
        <w:tab w:val="center" w:pos="4153"/>
        <w:tab w:val="right" w:pos="8306"/>
      </w:tabs>
    </w:pPr>
  </w:style>
  <w:style w:type="table" w:styleId="Grilledutableau">
    <w:name w:val="Table Grid"/>
    <w:basedOn w:val="TableauNormal"/>
    <w:uiPriority w:val="59"/>
    <w:rsid w:val="00C37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rsid w:val="00C37215"/>
    <w:pPr>
      <w:tabs>
        <w:tab w:val="left" w:pos="9639"/>
        <w:tab w:val="left" w:pos="11199"/>
        <w:tab w:val="left" w:pos="12900"/>
      </w:tabs>
      <w:suppressAutoHyphens/>
      <w:spacing w:before="60"/>
    </w:pPr>
    <w:rPr>
      <w:b/>
      <w:bCs/>
      <w:color w:val="000000"/>
      <w:lang w:eastAsia="en-US"/>
    </w:rPr>
  </w:style>
  <w:style w:type="character" w:styleId="Lienhypertexte">
    <w:name w:val="Hyperlink"/>
    <w:rsid w:val="00C37215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rsid w:val="00356C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56C9C"/>
    <w:rPr>
      <w:rFonts w:ascii="Tahoma" w:hAnsi="Tahoma" w:cs="Tahoma"/>
      <w:sz w:val="16"/>
      <w:szCs w:val="16"/>
      <w:lang w:val="en-US"/>
    </w:rPr>
  </w:style>
  <w:style w:type="character" w:styleId="Numrodepage">
    <w:name w:val="page number"/>
    <w:rsid w:val="00877981"/>
  </w:style>
  <w:style w:type="character" w:customStyle="1" w:styleId="En-tteCar">
    <w:name w:val="En-tête Car"/>
    <w:aliases w:val="En-tête1 Car"/>
    <w:link w:val="En-tte"/>
    <w:uiPriority w:val="99"/>
    <w:rsid w:val="00877981"/>
    <w:rPr>
      <w:rFonts w:ascii="Arial" w:hAnsi="Arial" w:cs="Arial"/>
      <w:lang w:val="en-US"/>
    </w:rPr>
  </w:style>
  <w:style w:type="paragraph" w:styleId="Notedebasdepage">
    <w:name w:val="footnote text"/>
    <w:basedOn w:val="Normal"/>
    <w:link w:val="NotedebasdepageCar"/>
    <w:rsid w:val="00844273"/>
  </w:style>
  <w:style w:type="character" w:customStyle="1" w:styleId="NotedebasdepageCar">
    <w:name w:val="Note de bas de page Car"/>
    <w:basedOn w:val="Policepardfaut"/>
    <w:link w:val="Notedebasdepage"/>
    <w:rsid w:val="00844273"/>
    <w:rPr>
      <w:rFonts w:ascii="Arial" w:hAnsi="Arial" w:cs="Arial"/>
      <w:lang w:val="en-US"/>
    </w:rPr>
  </w:style>
  <w:style w:type="character" w:styleId="Appelnotedebasdep">
    <w:name w:val="footnote reference"/>
    <w:basedOn w:val="Policepardfaut"/>
    <w:rsid w:val="00844273"/>
    <w:rPr>
      <w:vertAlign w:val="superscript"/>
    </w:rPr>
  </w:style>
  <w:style w:type="paragraph" w:styleId="Rvision">
    <w:name w:val="Revision"/>
    <w:hidden/>
    <w:uiPriority w:val="99"/>
    <w:semiHidden/>
    <w:rsid w:val="00771BEE"/>
    <w:rPr>
      <w:rFonts w:ascii="Arial" w:hAnsi="Arial" w:cs="Arial"/>
      <w:lang w:val="en-US"/>
    </w:rPr>
  </w:style>
  <w:style w:type="character" w:styleId="Marquedecommentaire">
    <w:name w:val="annotation reference"/>
    <w:basedOn w:val="Policepardfaut"/>
    <w:semiHidden/>
    <w:unhideWhenUsed/>
    <w:rsid w:val="00257A2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57A24"/>
  </w:style>
  <w:style w:type="character" w:customStyle="1" w:styleId="CommentaireCar">
    <w:name w:val="Commentaire Car"/>
    <w:basedOn w:val="Policepardfaut"/>
    <w:link w:val="Commentaire"/>
    <w:rsid w:val="00257A24"/>
    <w:rPr>
      <w:rFonts w:ascii="Arial" w:hAnsi="Arial" w:cs="Arial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57A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57A24"/>
    <w:rPr>
      <w:rFonts w:ascii="Arial" w:hAnsi="Arial" w:cs="Arial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0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7195A-8673-4A16-B641-2FFD73C9F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1068</Words>
  <Characters>5880</Characters>
  <Application>Microsoft Office Word</Application>
  <DocSecurity>0</DocSecurity>
  <Lines>49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[Insert Form -</vt:lpstr>
      <vt:lpstr>[Insert Form -</vt:lpstr>
    </vt:vector>
  </TitlesOfParts>
  <Company>NEOCLES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Form -</dc:title>
  <dc:creator>DLS</dc:creator>
  <cp:lastModifiedBy>DOUEK Raphaël</cp:lastModifiedBy>
  <cp:revision>7</cp:revision>
  <cp:lastPrinted>2024-02-01T13:08:00Z</cp:lastPrinted>
  <dcterms:created xsi:type="dcterms:W3CDTF">2026-01-15T07:11:00Z</dcterms:created>
  <dcterms:modified xsi:type="dcterms:W3CDTF">2026-01-16T14:12:00Z</dcterms:modified>
</cp:coreProperties>
</file>